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80" w:rsidRDefault="002E03B0" w:rsidP="002E03B0">
      <w:pPr>
        <w:spacing w:after="0" w:line="240" w:lineRule="auto"/>
        <w:jc w:val="center"/>
        <w:rPr>
          <w:ins w:id="0" w:author="aokesola" w:date="2014-09-05T11:34:00Z"/>
          <w:rFonts w:ascii="Times New Roman" w:hAnsi="Times New Roman"/>
          <w:b/>
          <w:color w:val="365F91" w:themeColor="accent1" w:themeShade="BF"/>
          <w:sz w:val="24"/>
          <w:szCs w:val="24"/>
        </w:rPr>
      </w:pPr>
      <w:ins w:id="1" w:author="aokesola" w:date="2014-09-05T11:41:00Z">
        <w:r w:rsidRPr="002E03B0">
          <w:rPr>
            <w:rFonts w:ascii="Times New Roman" w:hAnsi="Times New Roman"/>
            <w:b/>
            <w:color w:val="365F91" w:themeColor="accent1" w:themeShade="BF"/>
            <w:sz w:val="24"/>
            <w:szCs w:val="24"/>
          </w:rPr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-1123950</wp:posOffset>
              </wp:positionH>
              <wp:positionV relativeFrom="paragraph">
                <wp:posOffset>-914400</wp:posOffset>
              </wp:positionV>
              <wp:extent cx="7743825" cy="1181100"/>
              <wp:effectExtent l="19050" t="0" r="9525" b="0"/>
              <wp:wrapSquare wrapText="bothSides"/>
              <wp:docPr id="1" name="Picture 4" descr="Description: AfricaRising_reportbann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AfricaRising_reportbanner.jpg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43825" cy="11766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01698B">
        <w:rPr>
          <w:rFonts w:ascii="Times New Roman" w:hAnsi="Times New Roman"/>
          <w:b/>
          <w:noProof/>
          <w:color w:val="365F91" w:themeColor="accent1" w:themeShade="BF"/>
          <w:sz w:val="24"/>
          <w:szCs w:val="24"/>
          <w:lang w:val="en-GB" w:eastAsia="en-GB"/>
        </w:rPr>
        <w:pict>
          <v:rect id="_x0000_s1026" style="position:absolute;left:0;text-align:left;margin-left:-89.25pt;margin-top:-81.6pt;width:613.1pt;height:98pt;z-index:251658240;mso-position-horizontal-relative:text;mso-position-vertical-relative:text"/>
        </w:pict>
      </w:r>
    </w:p>
    <w:p w:rsidR="000A096C" w:rsidRPr="002E3769" w:rsidRDefault="000A096C" w:rsidP="000A096C">
      <w:pPr>
        <w:spacing w:after="0" w:line="240" w:lineRule="auto"/>
        <w:jc w:val="center"/>
        <w:rPr>
          <w:rFonts w:ascii="Times New Roman" w:hAnsi="Times New Roman"/>
          <w:b/>
          <w:color w:val="365F91" w:themeColor="accent1" w:themeShade="BF"/>
          <w:sz w:val="24"/>
          <w:szCs w:val="24"/>
        </w:rPr>
      </w:pPr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Impact of Sustainable Intensification on Landscapes and Livelihoods</w:t>
      </w:r>
      <w:r w:rsidR="00DF3DDD"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 xml:space="preserve"> </w:t>
      </w:r>
    </w:p>
    <w:p w:rsidR="000A096C" w:rsidRPr="002E3769" w:rsidRDefault="000A096C" w:rsidP="000A096C">
      <w:pPr>
        <w:spacing w:after="0" w:line="240" w:lineRule="auto"/>
        <w:jc w:val="center"/>
        <w:rPr>
          <w:rFonts w:ascii="Times New Roman" w:hAnsi="Times New Roman"/>
          <w:b/>
          <w:color w:val="365F91" w:themeColor="accent1" w:themeShade="BF"/>
          <w:sz w:val="24"/>
          <w:szCs w:val="24"/>
        </w:rPr>
      </w:pPr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 xml:space="preserve">Modeling Workshop </w:t>
      </w:r>
      <w:r w:rsidR="00DF3DDD"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Summary R</w:t>
      </w:r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eport</w:t>
      </w:r>
    </w:p>
    <w:p w:rsidR="00DF3DDD" w:rsidRPr="002E3769" w:rsidRDefault="00DF3DDD" w:rsidP="000A096C">
      <w:pPr>
        <w:spacing w:after="0" w:line="240" w:lineRule="auto"/>
        <w:jc w:val="center"/>
        <w:rPr>
          <w:rFonts w:ascii="Times New Roman" w:hAnsi="Times New Roman"/>
          <w:b/>
          <w:color w:val="365F91" w:themeColor="accent1" w:themeShade="BF"/>
          <w:sz w:val="24"/>
          <w:szCs w:val="24"/>
        </w:rPr>
      </w:pPr>
      <w:proofErr w:type="spellStart"/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Chisamba</w:t>
      </w:r>
      <w:proofErr w:type="spellEnd"/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, Zambia</w:t>
      </w:r>
    </w:p>
    <w:p w:rsidR="000A096C" w:rsidRPr="002E3769" w:rsidRDefault="000A096C" w:rsidP="000A096C">
      <w:pPr>
        <w:spacing w:after="0" w:line="240" w:lineRule="auto"/>
        <w:jc w:val="center"/>
        <w:rPr>
          <w:rFonts w:ascii="Times New Roman" w:hAnsi="Times New Roman"/>
          <w:b/>
          <w:color w:val="365F91" w:themeColor="accent1" w:themeShade="BF"/>
          <w:sz w:val="24"/>
          <w:szCs w:val="24"/>
        </w:rPr>
      </w:pPr>
      <w:r w:rsidRPr="002E3769">
        <w:rPr>
          <w:rFonts w:ascii="Times New Roman" w:hAnsi="Times New Roman"/>
          <w:b/>
          <w:color w:val="365F91" w:themeColor="accent1" w:themeShade="BF"/>
          <w:sz w:val="24"/>
          <w:szCs w:val="24"/>
        </w:rPr>
        <w:t>August 13-14, 2014</w:t>
      </w:r>
    </w:p>
    <w:p w:rsidR="003C7853" w:rsidRPr="002E3769" w:rsidRDefault="00A6379B" w:rsidP="003347D4">
      <w:pPr>
        <w:pStyle w:val="Title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 w:cs="Times New Roman"/>
          <w:sz w:val="24"/>
          <w:szCs w:val="24"/>
        </w:rPr>
        <w:br/>
      </w:r>
    </w:p>
    <w:p w:rsidR="008D02B5" w:rsidRDefault="00216D92" w:rsidP="006D0A59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2" w:name="_Toc270232534"/>
      <w:r>
        <w:rPr>
          <w:rFonts w:ascii="Times New Roman" w:hAnsi="Times New Roman" w:cs="Times New Roman"/>
          <w:sz w:val="24"/>
          <w:szCs w:val="24"/>
        </w:rPr>
        <w:t>Workshop objectives</w:t>
      </w:r>
    </w:p>
    <w:p w:rsidR="00216D92" w:rsidRPr="00216D92" w:rsidRDefault="00216D92" w:rsidP="005B6753">
      <w:pPr>
        <w:numPr>
          <w:ilvl w:val="0"/>
          <w:numId w:val="19"/>
        </w:numPr>
        <w:spacing w:line="240" w:lineRule="auto"/>
        <w:ind w:left="630"/>
        <w:contextualSpacing/>
        <w:rPr>
          <w:rFonts w:ascii="Times New Roman" w:hAnsi="Times New Roman"/>
          <w:sz w:val="24"/>
          <w:szCs w:val="24"/>
        </w:rPr>
      </w:pPr>
      <w:r w:rsidRPr="00216D92">
        <w:rPr>
          <w:rFonts w:ascii="Times New Roman" w:hAnsi="Times New Roman"/>
          <w:sz w:val="24"/>
          <w:szCs w:val="24"/>
        </w:rPr>
        <w:t>Introduce the landscape module and get participant feedback on model assumptions and structure</w:t>
      </w:r>
    </w:p>
    <w:p w:rsidR="00216D92" w:rsidRPr="00216D92" w:rsidRDefault="00216D92" w:rsidP="005B6753">
      <w:pPr>
        <w:numPr>
          <w:ilvl w:val="0"/>
          <w:numId w:val="19"/>
        </w:numPr>
        <w:spacing w:line="240" w:lineRule="auto"/>
        <w:ind w:left="630"/>
        <w:contextualSpacing/>
        <w:rPr>
          <w:rFonts w:ascii="Times New Roman" w:hAnsi="Times New Roman"/>
          <w:sz w:val="24"/>
          <w:szCs w:val="24"/>
        </w:rPr>
      </w:pPr>
      <w:r w:rsidRPr="00216D92">
        <w:rPr>
          <w:rFonts w:ascii="Times New Roman" w:hAnsi="Times New Roman"/>
          <w:sz w:val="24"/>
          <w:szCs w:val="24"/>
        </w:rPr>
        <w:t>Use the landscape module to run scenarios for testing policies and interventions and examining future paradigm shifts</w:t>
      </w:r>
    </w:p>
    <w:p w:rsidR="00216D92" w:rsidRPr="00216D92" w:rsidRDefault="00216D92" w:rsidP="005B6753">
      <w:pPr>
        <w:numPr>
          <w:ilvl w:val="0"/>
          <w:numId w:val="19"/>
        </w:numPr>
        <w:spacing w:line="240" w:lineRule="auto"/>
        <w:ind w:left="630"/>
        <w:contextualSpacing/>
        <w:rPr>
          <w:rFonts w:ascii="Times New Roman" w:hAnsi="Times New Roman"/>
          <w:sz w:val="24"/>
          <w:szCs w:val="24"/>
        </w:rPr>
      </w:pPr>
      <w:r w:rsidRPr="00216D92">
        <w:rPr>
          <w:rFonts w:ascii="Times New Roman" w:hAnsi="Times New Roman"/>
          <w:sz w:val="24"/>
          <w:szCs w:val="24"/>
        </w:rPr>
        <w:t>Identify feedbacks between the landscape module, wildlife module, and household module</w:t>
      </w:r>
    </w:p>
    <w:p w:rsidR="00216D92" w:rsidRPr="00216D92" w:rsidRDefault="00216D92" w:rsidP="005B6753">
      <w:pPr>
        <w:numPr>
          <w:ilvl w:val="0"/>
          <w:numId w:val="19"/>
        </w:numPr>
        <w:spacing w:line="240" w:lineRule="auto"/>
        <w:ind w:left="630"/>
        <w:contextualSpacing/>
        <w:rPr>
          <w:rFonts w:ascii="Times New Roman" w:hAnsi="Times New Roman"/>
          <w:sz w:val="24"/>
          <w:szCs w:val="24"/>
        </w:rPr>
      </w:pPr>
      <w:r w:rsidRPr="00216D92">
        <w:rPr>
          <w:rFonts w:ascii="Times New Roman" w:hAnsi="Times New Roman"/>
          <w:sz w:val="24"/>
          <w:szCs w:val="24"/>
        </w:rPr>
        <w:t>Receive participant feedback on the structure of the wildlife and household modules</w:t>
      </w:r>
      <w:r w:rsidR="00BF7BE7">
        <w:rPr>
          <w:rFonts w:ascii="Times New Roman" w:hAnsi="Times New Roman"/>
          <w:sz w:val="24"/>
          <w:szCs w:val="24"/>
        </w:rPr>
        <w:t>.</w:t>
      </w:r>
    </w:p>
    <w:p w:rsidR="006D0A59" w:rsidRPr="002E3769" w:rsidRDefault="00867A8D" w:rsidP="006D0A59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 group d</w:t>
      </w:r>
      <w:r w:rsidR="006D0A59" w:rsidRPr="002E3769">
        <w:rPr>
          <w:rFonts w:ascii="Times New Roman" w:hAnsi="Times New Roman" w:cs="Times New Roman"/>
          <w:sz w:val="24"/>
          <w:szCs w:val="24"/>
        </w:rPr>
        <w:t>iscussions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on landscape model</w:t>
      </w:r>
    </w:p>
    <w:p w:rsidR="00B618D9" w:rsidRPr="002E3769" w:rsidRDefault="00B618D9" w:rsidP="00BF7BE7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This section includes </w:t>
      </w:r>
      <w:r w:rsidR="000D1923" w:rsidRPr="002E3769">
        <w:rPr>
          <w:rFonts w:ascii="Times New Roman" w:hAnsi="Times New Roman"/>
          <w:sz w:val="24"/>
          <w:szCs w:val="24"/>
        </w:rPr>
        <w:t xml:space="preserve">an outline of </w:t>
      </w:r>
      <w:r w:rsidRPr="002E3769">
        <w:rPr>
          <w:rFonts w:ascii="Times New Roman" w:hAnsi="Times New Roman"/>
          <w:sz w:val="24"/>
          <w:szCs w:val="24"/>
        </w:rPr>
        <w:t>feedback from the participants</w:t>
      </w:r>
      <w:r w:rsidR="000D1923" w:rsidRPr="002E3769">
        <w:rPr>
          <w:rFonts w:ascii="Times New Roman" w:hAnsi="Times New Roman"/>
          <w:sz w:val="24"/>
          <w:szCs w:val="24"/>
        </w:rPr>
        <w:t xml:space="preserve"> about the following </w:t>
      </w:r>
      <w:r w:rsidR="00396DEC" w:rsidRPr="002E3769">
        <w:rPr>
          <w:rFonts w:ascii="Times New Roman" w:hAnsi="Times New Roman"/>
          <w:sz w:val="24"/>
          <w:szCs w:val="24"/>
        </w:rPr>
        <w:t>questions</w:t>
      </w:r>
      <w:r w:rsidR="00E71BF0">
        <w:rPr>
          <w:rFonts w:ascii="Times New Roman" w:hAnsi="Times New Roman"/>
          <w:sz w:val="24"/>
          <w:szCs w:val="24"/>
        </w:rPr>
        <w:t>:</w:t>
      </w:r>
      <w:r w:rsidR="00396DEC" w:rsidRPr="002E3769">
        <w:rPr>
          <w:rFonts w:ascii="Times New Roman" w:hAnsi="Times New Roman"/>
          <w:sz w:val="24"/>
          <w:szCs w:val="24"/>
        </w:rPr>
        <w:t xml:space="preserve"> </w:t>
      </w:r>
    </w:p>
    <w:p w:rsidR="00396DEC" w:rsidRPr="002E3769" w:rsidRDefault="00396DEC" w:rsidP="00BF7BE7">
      <w:pPr>
        <w:pStyle w:val="ListParagraph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>What about the model’s behavior surprises you, if anything? Why?</w:t>
      </w:r>
    </w:p>
    <w:p w:rsidR="00396DEC" w:rsidRPr="002E3769" w:rsidRDefault="00396DEC" w:rsidP="00BF7BE7">
      <w:pPr>
        <w:pStyle w:val="ListParagraph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>Which of the model outcomes represented here (for the baseline run) are desired or undesired?</w:t>
      </w:r>
    </w:p>
    <w:p w:rsidR="00396DEC" w:rsidRPr="002E3769" w:rsidRDefault="00396DEC" w:rsidP="00BF7BE7">
      <w:pPr>
        <w:pStyle w:val="ListParagraph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>If undesired, what are some interventions that are disrupting/could disrupt the model behavior?</w:t>
      </w:r>
    </w:p>
    <w:p w:rsidR="00396DEC" w:rsidRPr="002E3769" w:rsidRDefault="00396DEC" w:rsidP="00BF7BE7">
      <w:pPr>
        <w:pStyle w:val="ListParagraph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>What are the assumptions underlying the operation of the model (please refer to the model guide)? Under what circumstances would those assumptions be invalidated?</w:t>
      </w:r>
    </w:p>
    <w:p w:rsidR="00396DEC" w:rsidRPr="002E3769" w:rsidRDefault="00396DEC" w:rsidP="00BF7BE7">
      <w:pPr>
        <w:pStyle w:val="ListParagraph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What are some scenarios </w:t>
      </w:r>
      <w:r w:rsidRPr="002E3769">
        <w:rPr>
          <w:rFonts w:ascii="Times New Roman" w:hAnsi="Times New Roman"/>
          <w:i/>
          <w:sz w:val="24"/>
          <w:szCs w:val="24"/>
        </w:rPr>
        <w:t>outside of your/your organization’s control</w:t>
      </w:r>
      <w:r w:rsidRPr="002E3769">
        <w:rPr>
          <w:rFonts w:ascii="Times New Roman" w:hAnsi="Times New Roman"/>
          <w:sz w:val="24"/>
          <w:szCs w:val="24"/>
        </w:rPr>
        <w:t xml:space="preserve"> which would change the operation of the model </w:t>
      </w:r>
      <w:r w:rsidRPr="002E3769">
        <w:rPr>
          <w:rFonts w:ascii="Times New Roman" w:hAnsi="Times New Roman"/>
          <w:i/>
          <w:sz w:val="24"/>
          <w:szCs w:val="24"/>
        </w:rPr>
        <w:t>(examples might include political disruption, drought, economic downturn, etc.)</w:t>
      </w:r>
    </w:p>
    <w:p w:rsidR="00AD175E" w:rsidRPr="002E3769" w:rsidRDefault="00AD175E" w:rsidP="00AD175E">
      <w:pPr>
        <w:pStyle w:val="ListParagraph"/>
        <w:spacing w:after="0" w:line="240" w:lineRule="auto"/>
        <w:ind w:left="630"/>
        <w:rPr>
          <w:rFonts w:ascii="Times New Roman" w:hAnsi="Times New Roman"/>
          <w:sz w:val="24"/>
          <w:szCs w:val="24"/>
        </w:rPr>
      </w:pPr>
    </w:p>
    <w:p w:rsidR="00B04F5A" w:rsidRPr="002E3769" w:rsidRDefault="000C206D" w:rsidP="00BF7BE7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The interventions discussed </w:t>
      </w:r>
      <w:r w:rsidR="00275298" w:rsidRPr="002E3769">
        <w:rPr>
          <w:rFonts w:ascii="Times New Roman" w:hAnsi="Times New Roman"/>
          <w:sz w:val="24"/>
          <w:szCs w:val="24"/>
        </w:rPr>
        <w:t xml:space="preserve">by participants </w:t>
      </w:r>
      <w:r w:rsidRPr="002E3769">
        <w:rPr>
          <w:rFonts w:ascii="Times New Roman" w:hAnsi="Times New Roman"/>
          <w:sz w:val="24"/>
          <w:szCs w:val="24"/>
        </w:rPr>
        <w:t xml:space="preserve">focused on three broad categories: </w:t>
      </w:r>
      <w:r w:rsidR="0069122A" w:rsidRPr="002E3769">
        <w:rPr>
          <w:rFonts w:ascii="Times New Roman" w:hAnsi="Times New Roman"/>
          <w:sz w:val="24"/>
          <w:szCs w:val="24"/>
        </w:rPr>
        <w:t>more efficient</w:t>
      </w:r>
      <w:r w:rsidRPr="002E3769">
        <w:rPr>
          <w:rFonts w:ascii="Times New Roman" w:hAnsi="Times New Roman"/>
          <w:sz w:val="24"/>
          <w:szCs w:val="24"/>
        </w:rPr>
        <w:t xml:space="preserve"> energy sources</w:t>
      </w:r>
      <w:r w:rsidR="00541683">
        <w:rPr>
          <w:rFonts w:ascii="Times New Roman" w:hAnsi="Times New Roman"/>
          <w:sz w:val="24"/>
          <w:szCs w:val="24"/>
        </w:rPr>
        <w:t xml:space="preserve"> (or more energy efficient cook stoves)</w:t>
      </w:r>
      <w:r w:rsidR="0069122A" w:rsidRPr="002E3769">
        <w:rPr>
          <w:rFonts w:ascii="Times New Roman" w:hAnsi="Times New Roman"/>
          <w:sz w:val="24"/>
          <w:szCs w:val="24"/>
        </w:rPr>
        <w:t>, energy governance (such as legalization and enforcement of charcoal), and socia</w:t>
      </w:r>
      <w:r w:rsidR="007E10FD" w:rsidRPr="002E3769">
        <w:rPr>
          <w:rFonts w:ascii="Times New Roman" w:hAnsi="Times New Roman"/>
          <w:sz w:val="24"/>
          <w:szCs w:val="24"/>
        </w:rPr>
        <w:t xml:space="preserve">l programs targeting </w:t>
      </w:r>
      <w:proofErr w:type="spellStart"/>
      <w:r w:rsidR="007E10FD" w:rsidRPr="002E3769">
        <w:rPr>
          <w:rFonts w:ascii="Times New Roman" w:hAnsi="Times New Roman"/>
          <w:sz w:val="24"/>
          <w:szCs w:val="24"/>
        </w:rPr>
        <w:t>fuel</w:t>
      </w:r>
      <w:r w:rsidR="0069122A" w:rsidRPr="002E3769">
        <w:rPr>
          <w:rFonts w:ascii="Times New Roman" w:hAnsi="Times New Roman"/>
          <w:sz w:val="24"/>
          <w:szCs w:val="24"/>
        </w:rPr>
        <w:t>wood</w:t>
      </w:r>
      <w:proofErr w:type="spellEnd"/>
      <w:r w:rsidR="0069122A" w:rsidRPr="002E3769">
        <w:rPr>
          <w:rFonts w:ascii="Times New Roman" w:hAnsi="Times New Roman"/>
          <w:sz w:val="24"/>
          <w:szCs w:val="24"/>
        </w:rPr>
        <w:t xml:space="preserve"> consumption</w:t>
      </w:r>
      <w:r w:rsidR="007E10FD" w:rsidRPr="002E3769">
        <w:rPr>
          <w:rFonts w:ascii="Times New Roman" w:hAnsi="Times New Roman"/>
          <w:sz w:val="24"/>
          <w:szCs w:val="24"/>
        </w:rPr>
        <w:t xml:space="preserve"> such as community based NRM</w:t>
      </w:r>
      <w:r w:rsidR="0069122A" w:rsidRPr="002E3769">
        <w:rPr>
          <w:rFonts w:ascii="Times New Roman" w:hAnsi="Times New Roman"/>
          <w:sz w:val="24"/>
          <w:szCs w:val="24"/>
        </w:rPr>
        <w:t>.</w:t>
      </w:r>
      <w:r w:rsidR="007E10FD" w:rsidRPr="002E3769">
        <w:rPr>
          <w:rFonts w:ascii="Times New Roman" w:hAnsi="Times New Roman"/>
          <w:sz w:val="24"/>
          <w:szCs w:val="24"/>
        </w:rPr>
        <w:t xml:space="preserve"> </w:t>
      </w:r>
      <w:r w:rsidR="000967ED" w:rsidRPr="002E3769">
        <w:rPr>
          <w:rFonts w:ascii="Times New Roman" w:hAnsi="Times New Roman"/>
          <w:sz w:val="24"/>
          <w:szCs w:val="24"/>
        </w:rPr>
        <w:t>Scenarios to explore r</w:t>
      </w:r>
      <w:r w:rsidR="009C3F21" w:rsidRPr="002E3769">
        <w:rPr>
          <w:rFonts w:ascii="Times New Roman" w:hAnsi="Times New Roman"/>
          <w:sz w:val="24"/>
          <w:szCs w:val="24"/>
        </w:rPr>
        <w:t>a</w:t>
      </w:r>
      <w:r w:rsidR="000967ED" w:rsidRPr="002E3769">
        <w:rPr>
          <w:rFonts w:ascii="Times New Roman" w:hAnsi="Times New Roman"/>
          <w:sz w:val="24"/>
          <w:szCs w:val="24"/>
        </w:rPr>
        <w:t>n</w:t>
      </w:r>
      <w:r w:rsidR="009C3F21" w:rsidRPr="002E3769">
        <w:rPr>
          <w:rFonts w:ascii="Times New Roman" w:hAnsi="Times New Roman"/>
          <w:sz w:val="24"/>
          <w:szCs w:val="24"/>
        </w:rPr>
        <w:t>ged from human-</w:t>
      </w:r>
      <w:r w:rsidR="000967ED" w:rsidRPr="002E3769">
        <w:rPr>
          <w:rFonts w:ascii="Times New Roman" w:hAnsi="Times New Roman"/>
          <w:sz w:val="24"/>
          <w:szCs w:val="24"/>
        </w:rPr>
        <w:t>environment</w:t>
      </w:r>
      <w:r w:rsidR="009C3F21" w:rsidRPr="002E3769">
        <w:rPr>
          <w:rFonts w:ascii="Times New Roman" w:hAnsi="Times New Roman"/>
          <w:sz w:val="24"/>
          <w:szCs w:val="24"/>
        </w:rPr>
        <w:t xml:space="preserve"> conflict (climate change and carbon sequestration) to exogenous market scenarios (food price spikes</w:t>
      </w:r>
      <w:r w:rsidR="005F716F" w:rsidRPr="002E3769">
        <w:rPr>
          <w:rFonts w:ascii="Times New Roman" w:hAnsi="Times New Roman"/>
          <w:sz w:val="24"/>
          <w:szCs w:val="24"/>
        </w:rPr>
        <w:t xml:space="preserve">, increase in value of tourism) to development led scenarios </w:t>
      </w:r>
      <w:r w:rsidR="005F716F" w:rsidRPr="002E3769">
        <w:rPr>
          <w:rFonts w:ascii="Times New Roman" w:hAnsi="Times New Roman"/>
          <w:sz w:val="24"/>
          <w:szCs w:val="24"/>
        </w:rPr>
        <w:lastRenderedPageBreak/>
        <w:t xml:space="preserve">(land grabbing by foreign entities and road building). </w:t>
      </w:r>
      <w:r w:rsidR="007E10FD" w:rsidRPr="002E3769">
        <w:rPr>
          <w:rFonts w:ascii="Times New Roman" w:hAnsi="Times New Roman"/>
          <w:sz w:val="24"/>
          <w:szCs w:val="24"/>
        </w:rPr>
        <w:t>Some additional</w:t>
      </w:r>
      <w:r w:rsidR="00614C67" w:rsidRPr="002E3769">
        <w:rPr>
          <w:rFonts w:ascii="Times New Roman" w:hAnsi="Times New Roman"/>
          <w:sz w:val="24"/>
          <w:szCs w:val="24"/>
        </w:rPr>
        <w:t xml:space="preserve"> landscape level</w:t>
      </w:r>
      <w:r w:rsidR="007E10FD" w:rsidRPr="002E3769">
        <w:rPr>
          <w:rFonts w:ascii="Times New Roman" w:hAnsi="Times New Roman"/>
          <w:sz w:val="24"/>
          <w:szCs w:val="24"/>
        </w:rPr>
        <w:t xml:space="preserve"> topics t</w:t>
      </w:r>
      <w:r w:rsidR="00614C67" w:rsidRPr="002E3769">
        <w:rPr>
          <w:rFonts w:ascii="Times New Roman" w:hAnsi="Times New Roman"/>
          <w:sz w:val="24"/>
          <w:szCs w:val="24"/>
        </w:rPr>
        <w:t xml:space="preserve">hat arose </w:t>
      </w:r>
      <w:r w:rsidR="007E10FD" w:rsidRPr="002E3769">
        <w:rPr>
          <w:rFonts w:ascii="Times New Roman" w:hAnsi="Times New Roman"/>
          <w:sz w:val="24"/>
          <w:szCs w:val="24"/>
        </w:rPr>
        <w:t xml:space="preserve">were the </w:t>
      </w:r>
      <w:r w:rsidR="007909A2" w:rsidRPr="002E3769">
        <w:rPr>
          <w:rFonts w:ascii="Times New Roman" w:hAnsi="Times New Roman"/>
          <w:sz w:val="24"/>
          <w:szCs w:val="24"/>
        </w:rPr>
        <w:t>prevalence</w:t>
      </w:r>
      <w:r w:rsidR="007E10FD" w:rsidRPr="002E3769">
        <w:rPr>
          <w:rFonts w:ascii="Times New Roman" w:hAnsi="Times New Roman"/>
          <w:sz w:val="24"/>
          <w:szCs w:val="24"/>
        </w:rPr>
        <w:t xml:space="preserve"> of fire in grassland areas</w:t>
      </w:r>
      <w:r w:rsidR="001D484E" w:rsidRPr="002E3769">
        <w:rPr>
          <w:rFonts w:ascii="Times New Roman" w:hAnsi="Times New Roman"/>
          <w:sz w:val="24"/>
          <w:szCs w:val="24"/>
        </w:rPr>
        <w:t>, illegal logging in Eastern Province, gender dimension</w:t>
      </w:r>
      <w:r w:rsidR="00614C67" w:rsidRPr="002E3769">
        <w:rPr>
          <w:rFonts w:ascii="Times New Roman" w:hAnsi="Times New Roman"/>
          <w:sz w:val="24"/>
          <w:szCs w:val="24"/>
        </w:rPr>
        <w:t>s</w:t>
      </w:r>
      <w:r w:rsidR="001D484E" w:rsidRPr="002E3769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1D484E" w:rsidRPr="002E3769">
        <w:rPr>
          <w:rFonts w:ascii="Times New Roman" w:hAnsi="Times New Roman"/>
          <w:sz w:val="24"/>
          <w:szCs w:val="24"/>
        </w:rPr>
        <w:t>fuelwood</w:t>
      </w:r>
      <w:proofErr w:type="spellEnd"/>
      <w:r w:rsidR="001D484E" w:rsidRPr="002E3769">
        <w:rPr>
          <w:rFonts w:ascii="Times New Roman" w:hAnsi="Times New Roman"/>
          <w:sz w:val="24"/>
          <w:szCs w:val="24"/>
        </w:rPr>
        <w:t xml:space="preserve"> harvesting, </w:t>
      </w:r>
      <w:r w:rsidR="000967ED" w:rsidRPr="002E3769">
        <w:rPr>
          <w:rFonts w:ascii="Times New Roman" w:hAnsi="Times New Roman"/>
          <w:sz w:val="24"/>
          <w:szCs w:val="24"/>
        </w:rPr>
        <w:t>and the contribution of migration and land access to extensification.</w:t>
      </w:r>
      <w:r w:rsidR="00570CBB" w:rsidRPr="002E3769">
        <w:rPr>
          <w:rFonts w:ascii="Times New Roman" w:hAnsi="Times New Roman"/>
          <w:sz w:val="24"/>
          <w:szCs w:val="24"/>
        </w:rPr>
        <w:t xml:space="preserve"> Deforestation and agricultural expansion are topics to explore with remotes sensing data</w:t>
      </w:r>
      <w:r w:rsidR="00686BBC" w:rsidRPr="002E3769">
        <w:rPr>
          <w:rFonts w:ascii="Times New Roman" w:hAnsi="Times New Roman"/>
          <w:sz w:val="24"/>
          <w:szCs w:val="24"/>
        </w:rPr>
        <w:t xml:space="preserve"> as well as land use changes in </w:t>
      </w:r>
      <w:proofErr w:type="spellStart"/>
      <w:r w:rsidR="00686BBC" w:rsidRPr="002E3769">
        <w:rPr>
          <w:rFonts w:ascii="Times New Roman" w:hAnsi="Times New Roman"/>
          <w:sz w:val="24"/>
          <w:szCs w:val="24"/>
        </w:rPr>
        <w:t>Mi</w:t>
      </w:r>
      <w:r w:rsidR="00EC4982">
        <w:rPr>
          <w:rFonts w:ascii="Times New Roman" w:hAnsi="Times New Roman"/>
          <w:sz w:val="24"/>
          <w:szCs w:val="24"/>
        </w:rPr>
        <w:t>o</w:t>
      </w:r>
      <w:r w:rsidR="00686BBC" w:rsidRPr="002E3769">
        <w:rPr>
          <w:rFonts w:ascii="Times New Roman" w:hAnsi="Times New Roman"/>
          <w:sz w:val="24"/>
          <w:szCs w:val="24"/>
        </w:rPr>
        <w:t>mbo</w:t>
      </w:r>
      <w:proofErr w:type="spellEnd"/>
      <w:r w:rsidR="00686BBC" w:rsidRPr="002E3769">
        <w:rPr>
          <w:rFonts w:ascii="Times New Roman" w:hAnsi="Times New Roman"/>
          <w:sz w:val="24"/>
          <w:szCs w:val="24"/>
        </w:rPr>
        <w:t xml:space="preserve"> woodland. </w:t>
      </w:r>
      <w:r w:rsidR="009C6C54" w:rsidRPr="002E3769">
        <w:rPr>
          <w:rFonts w:ascii="Times New Roman" w:hAnsi="Times New Roman"/>
          <w:sz w:val="24"/>
          <w:szCs w:val="24"/>
        </w:rPr>
        <w:t>UN REDD+ portal for Zambia and</w:t>
      </w:r>
      <w:r w:rsidR="000F1C42" w:rsidRPr="002E3769">
        <w:rPr>
          <w:rFonts w:ascii="Times New Roman" w:hAnsi="Times New Roman"/>
          <w:sz w:val="24"/>
          <w:szCs w:val="24"/>
        </w:rPr>
        <w:t xml:space="preserve"> the landscape portal are two more sources of data identified relevant to the landscape level model.</w:t>
      </w:r>
      <w:r w:rsidR="009823B6" w:rsidRPr="002E3769">
        <w:rPr>
          <w:rFonts w:ascii="Times New Roman" w:hAnsi="Times New Roman"/>
          <w:sz w:val="24"/>
          <w:szCs w:val="24"/>
        </w:rPr>
        <w:t xml:space="preserve"> </w:t>
      </w:r>
    </w:p>
    <w:p w:rsidR="00A13998" w:rsidRPr="002E3769" w:rsidRDefault="002A6ECD" w:rsidP="00BF7BE7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In addition to looking at </w:t>
      </w:r>
      <w:r w:rsidR="00AD175E" w:rsidRPr="002E3769">
        <w:rPr>
          <w:rFonts w:ascii="Times New Roman" w:hAnsi="Times New Roman"/>
          <w:sz w:val="24"/>
          <w:szCs w:val="24"/>
        </w:rPr>
        <w:t>some of the interventions and s</w:t>
      </w:r>
      <w:r w:rsidRPr="002E3769">
        <w:rPr>
          <w:rFonts w:ascii="Times New Roman" w:hAnsi="Times New Roman"/>
          <w:sz w:val="24"/>
          <w:szCs w:val="24"/>
        </w:rPr>
        <w:t>cenarios above we will make c</w:t>
      </w:r>
      <w:r w:rsidR="009C6C54" w:rsidRPr="002E3769">
        <w:rPr>
          <w:rFonts w:ascii="Times New Roman" w:hAnsi="Times New Roman"/>
          <w:sz w:val="24"/>
          <w:szCs w:val="24"/>
        </w:rPr>
        <w:t xml:space="preserve">hanges to the landscape model </w:t>
      </w:r>
      <w:r w:rsidRPr="002E3769">
        <w:rPr>
          <w:rFonts w:ascii="Times New Roman" w:hAnsi="Times New Roman"/>
          <w:sz w:val="24"/>
          <w:szCs w:val="24"/>
        </w:rPr>
        <w:t>based on</w:t>
      </w:r>
      <w:r w:rsidR="009C6C54" w:rsidRPr="002E3769">
        <w:rPr>
          <w:rFonts w:ascii="Times New Roman" w:hAnsi="Times New Roman"/>
          <w:sz w:val="24"/>
          <w:szCs w:val="24"/>
        </w:rPr>
        <w:t xml:space="preserve"> </w:t>
      </w:r>
      <w:r w:rsidR="00490E25" w:rsidRPr="002E3769">
        <w:rPr>
          <w:rFonts w:ascii="Times New Roman" w:hAnsi="Times New Roman"/>
          <w:sz w:val="24"/>
          <w:szCs w:val="24"/>
        </w:rPr>
        <w:t>disaggregation</w:t>
      </w:r>
      <w:r w:rsidR="009C6C54" w:rsidRPr="002E3769">
        <w:rPr>
          <w:rFonts w:ascii="Times New Roman" w:hAnsi="Times New Roman"/>
          <w:sz w:val="24"/>
          <w:szCs w:val="24"/>
        </w:rPr>
        <w:t xml:space="preserve"> of forest and land cover t</w:t>
      </w:r>
      <w:r w:rsidR="00490E25" w:rsidRPr="002E3769">
        <w:rPr>
          <w:rFonts w:ascii="Times New Roman" w:hAnsi="Times New Roman"/>
          <w:sz w:val="24"/>
          <w:szCs w:val="24"/>
        </w:rPr>
        <w:t>ypes (and looking at biomass, regeneration, and abandonment rates).</w:t>
      </w:r>
      <w:r w:rsidR="00F36C52" w:rsidRPr="002E3769">
        <w:rPr>
          <w:rFonts w:ascii="Times New Roman" w:hAnsi="Times New Roman"/>
          <w:sz w:val="24"/>
          <w:szCs w:val="24"/>
        </w:rPr>
        <w:t xml:space="preserve"> </w:t>
      </w:r>
      <w:r w:rsidR="00C2533D" w:rsidRPr="002E3769">
        <w:rPr>
          <w:rFonts w:ascii="Times New Roman" w:hAnsi="Times New Roman"/>
          <w:sz w:val="24"/>
          <w:szCs w:val="24"/>
        </w:rPr>
        <w:t>Based on this we will use spatial data to look at preferences f</w:t>
      </w:r>
      <w:r w:rsidR="00EC4982">
        <w:rPr>
          <w:rFonts w:ascii="Times New Roman" w:hAnsi="Times New Roman"/>
          <w:sz w:val="24"/>
          <w:szCs w:val="24"/>
        </w:rPr>
        <w:t>o</w:t>
      </w:r>
      <w:r w:rsidR="00C2533D" w:rsidRPr="002E3769">
        <w:rPr>
          <w:rFonts w:ascii="Times New Roman" w:hAnsi="Times New Roman"/>
          <w:sz w:val="24"/>
          <w:szCs w:val="24"/>
        </w:rPr>
        <w:t xml:space="preserve">r expanding into different land types. </w:t>
      </w:r>
      <w:r w:rsidR="007A5666" w:rsidRPr="002E3769">
        <w:rPr>
          <w:rFonts w:ascii="Times New Roman" w:hAnsi="Times New Roman"/>
          <w:sz w:val="24"/>
          <w:szCs w:val="24"/>
        </w:rPr>
        <w:t>We will also explore the extent of</w:t>
      </w:r>
      <w:r w:rsidR="00F36C52" w:rsidRPr="002E3769">
        <w:rPr>
          <w:rFonts w:ascii="Times New Roman" w:hAnsi="Times New Roman"/>
          <w:sz w:val="24"/>
          <w:szCs w:val="24"/>
        </w:rPr>
        <w:t xml:space="preserve"> extensification</w:t>
      </w:r>
      <w:r w:rsidR="00E45F48" w:rsidRPr="002E3769">
        <w:rPr>
          <w:rFonts w:ascii="Times New Roman" w:hAnsi="Times New Roman"/>
          <w:sz w:val="24"/>
          <w:szCs w:val="24"/>
        </w:rPr>
        <w:t xml:space="preserve"> due to migration and emergent </w:t>
      </w:r>
      <w:r w:rsidR="00F36C52" w:rsidRPr="002E3769">
        <w:rPr>
          <w:rFonts w:ascii="Times New Roman" w:hAnsi="Times New Roman"/>
          <w:sz w:val="24"/>
          <w:szCs w:val="24"/>
        </w:rPr>
        <w:t xml:space="preserve">farmers. </w:t>
      </w:r>
      <w:r w:rsidR="00932216" w:rsidRPr="002E3769">
        <w:rPr>
          <w:rFonts w:ascii="Times New Roman" w:hAnsi="Times New Roman"/>
          <w:sz w:val="24"/>
          <w:szCs w:val="24"/>
        </w:rPr>
        <w:t xml:space="preserve">We will also look closer at </w:t>
      </w:r>
      <w:r w:rsidR="00B42F54" w:rsidRPr="002E3769">
        <w:rPr>
          <w:rFonts w:ascii="Times New Roman" w:hAnsi="Times New Roman"/>
          <w:sz w:val="24"/>
          <w:szCs w:val="24"/>
        </w:rPr>
        <w:t>energy self</w:t>
      </w:r>
      <w:r w:rsidR="00EC4982">
        <w:rPr>
          <w:rFonts w:ascii="Times New Roman" w:hAnsi="Times New Roman"/>
          <w:sz w:val="24"/>
          <w:szCs w:val="24"/>
        </w:rPr>
        <w:t>-</w:t>
      </w:r>
      <w:r w:rsidR="00B42F54" w:rsidRPr="002E3769">
        <w:rPr>
          <w:rFonts w:ascii="Times New Roman" w:hAnsi="Times New Roman"/>
          <w:sz w:val="24"/>
          <w:szCs w:val="24"/>
        </w:rPr>
        <w:t>sufficiency at the household level</w:t>
      </w:r>
      <w:r w:rsidR="007749A8" w:rsidRPr="002E3769">
        <w:rPr>
          <w:rFonts w:ascii="Times New Roman" w:hAnsi="Times New Roman"/>
          <w:sz w:val="24"/>
          <w:szCs w:val="24"/>
        </w:rPr>
        <w:t xml:space="preserve"> particularly in terms of agroforestry species (preferences and rates of tree growth</w:t>
      </w:r>
      <w:r w:rsidR="00027980">
        <w:rPr>
          <w:rFonts w:ascii="Times New Roman" w:hAnsi="Times New Roman"/>
          <w:sz w:val="24"/>
          <w:szCs w:val="24"/>
        </w:rPr>
        <w:t xml:space="preserve"> from specific agroforestry interventions on farm</w:t>
      </w:r>
      <w:r w:rsidR="007749A8" w:rsidRPr="002E3769">
        <w:rPr>
          <w:rFonts w:ascii="Times New Roman" w:hAnsi="Times New Roman"/>
          <w:sz w:val="24"/>
          <w:szCs w:val="24"/>
        </w:rPr>
        <w:t>)</w:t>
      </w:r>
      <w:r w:rsidR="00B42F54" w:rsidRPr="002E3769">
        <w:rPr>
          <w:rFonts w:ascii="Times New Roman" w:hAnsi="Times New Roman"/>
          <w:sz w:val="24"/>
          <w:szCs w:val="24"/>
        </w:rPr>
        <w:t xml:space="preserve">. </w:t>
      </w:r>
      <w:r w:rsidR="00667490">
        <w:rPr>
          <w:rFonts w:ascii="Times New Roman" w:hAnsi="Times New Roman"/>
          <w:sz w:val="24"/>
          <w:szCs w:val="24"/>
        </w:rPr>
        <w:t xml:space="preserve">We will also </w:t>
      </w:r>
      <w:r w:rsidR="00FA7CC9">
        <w:rPr>
          <w:rFonts w:ascii="Times New Roman" w:hAnsi="Times New Roman"/>
          <w:sz w:val="24"/>
          <w:szCs w:val="24"/>
        </w:rPr>
        <w:t xml:space="preserve">consider </w:t>
      </w:r>
      <w:r w:rsidR="00667490">
        <w:rPr>
          <w:rFonts w:ascii="Times New Roman" w:hAnsi="Times New Roman"/>
          <w:sz w:val="24"/>
          <w:szCs w:val="24"/>
        </w:rPr>
        <w:t xml:space="preserve">the effects of fire </w:t>
      </w:r>
      <w:r w:rsidR="009941F4">
        <w:rPr>
          <w:rFonts w:ascii="Times New Roman" w:hAnsi="Times New Roman"/>
          <w:sz w:val="24"/>
          <w:szCs w:val="24"/>
        </w:rPr>
        <w:t>o</w:t>
      </w:r>
      <w:r w:rsidR="00667490">
        <w:rPr>
          <w:rFonts w:ascii="Times New Roman" w:hAnsi="Times New Roman"/>
          <w:sz w:val="24"/>
          <w:szCs w:val="24"/>
        </w:rPr>
        <w:t>n the landscape.</w:t>
      </w:r>
      <w:r w:rsidR="006C55AF">
        <w:rPr>
          <w:rFonts w:ascii="Times New Roman" w:hAnsi="Times New Roman"/>
          <w:sz w:val="24"/>
          <w:szCs w:val="24"/>
        </w:rPr>
        <w:t xml:space="preserve"> </w:t>
      </w:r>
      <w:r w:rsidR="00CB2B53" w:rsidRPr="002E3769">
        <w:rPr>
          <w:rFonts w:ascii="Times New Roman" w:hAnsi="Times New Roman"/>
          <w:sz w:val="24"/>
          <w:szCs w:val="24"/>
        </w:rPr>
        <w:t>Climate change was identified as an area where further literature review is needed with a likely focus on greenhouse gas emissions as opposed to carbon stocks.</w:t>
      </w:r>
    </w:p>
    <w:p w:rsidR="00344B25" w:rsidRPr="002E3769" w:rsidRDefault="004330CC" w:rsidP="00344B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" w:name="_Toc270232539"/>
      <w:r>
        <w:rPr>
          <w:rFonts w:ascii="Times New Roman" w:hAnsi="Times New Roman" w:cs="Times New Roman"/>
          <w:sz w:val="24"/>
          <w:szCs w:val="24"/>
        </w:rPr>
        <w:t>GIS/Remote s</w:t>
      </w:r>
      <w:r w:rsidR="00344B25" w:rsidRPr="002E3769">
        <w:rPr>
          <w:rFonts w:ascii="Times New Roman" w:hAnsi="Times New Roman" w:cs="Times New Roman"/>
          <w:sz w:val="24"/>
          <w:szCs w:val="24"/>
        </w:rPr>
        <w:t xml:space="preserve">ensing </w:t>
      </w:r>
      <w:bookmarkEnd w:id="3"/>
    </w:p>
    <w:p w:rsidR="00344B25" w:rsidRPr="002E3769" w:rsidRDefault="001D717E" w:rsidP="00264CD1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John Boos briefly presented some </w:t>
      </w:r>
      <w:r w:rsidR="00DB233F">
        <w:rPr>
          <w:rFonts w:ascii="Times New Roman" w:hAnsi="Times New Roman"/>
          <w:sz w:val="24"/>
          <w:szCs w:val="24"/>
        </w:rPr>
        <w:t>MODIS</w:t>
      </w:r>
      <w:r w:rsidRPr="002E3769">
        <w:rPr>
          <w:rFonts w:ascii="Times New Roman" w:hAnsi="Times New Roman"/>
          <w:sz w:val="24"/>
          <w:szCs w:val="24"/>
        </w:rPr>
        <w:t xml:space="preserve"> land cover data of Zambia and demonstrated </w:t>
      </w:r>
      <w:r w:rsidR="00701E57" w:rsidRPr="002E3769">
        <w:rPr>
          <w:rFonts w:ascii="Times New Roman" w:hAnsi="Times New Roman"/>
          <w:sz w:val="24"/>
          <w:szCs w:val="24"/>
        </w:rPr>
        <w:t xml:space="preserve">annual </w:t>
      </w:r>
      <w:r w:rsidRPr="002E3769">
        <w:rPr>
          <w:rFonts w:ascii="Times New Roman" w:hAnsi="Times New Roman"/>
          <w:sz w:val="24"/>
          <w:szCs w:val="24"/>
        </w:rPr>
        <w:t xml:space="preserve">changes and </w:t>
      </w:r>
      <w:r w:rsidR="00344B25" w:rsidRPr="002E3769">
        <w:rPr>
          <w:rFonts w:ascii="Times New Roman" w:hAnsi="Times New Roman"/>
          <w:sz w:val="24"/>
          <w:szCs w:val="24"/>
        </w:rPr>
        <w:t>trends</w:t>
      </w:r>
      <w:r w:rsidRPr="002E3769">
        <w:rPr>
          <w:rFonts w:ascii="Times New Roman" w:hAnsi="Times New Roman"/>
          <w:sz w:val="24"/>
          <w:szCs w:val="24"/>
        </w:rPr>
        <w:t xml:space="preserve"> in the data</w:t>
      </w:r>
      <w:r w:rsidR="00701E57" w:rsidRPr="002E3769">
        <w:rPr>
          <w:rFonts w:ascii="Times New Roman" w:hAnsi="Times New Roman"/>
          <w:sz w:val="24"/>
          <w:szCs w:val="24"/>
        </w:rPr>
        <w:t xml:space="preserve"> over the last decade. Several issues were discussed such as the need to d</w:t>
      </w:r>
      <w:r w:rsidR="00344B25" w:rsidRPr="002E3769">
        <w:rPr>
          <w:rFonts w:ascii="Times New Roman" w:hAnsi="Times New Roman"/>
          <w:sz w:val="24"/>
          <w:szCs w:val="24"/>
        </w:rPr>
        <w:t xml:space="preserve">istinguish forest, woody savanna, cropland, </w:t>
      </w:r>
      <w:r w:rsidR="00701E57" w:rsidRPr="002E3769">
        <w:rPr>
          <w:rFonts w:ascii="Times New Roman" w:hAnsi="Times New Roman"/>
          <w:sz w:val="24"/>
          <w:szCs w:val="24"/>
        </w:rPr>
        <w:t>and landscape</w:t>
      </w:r>
      <w:r w:rsidR="00344B25" w:rsidRPr="002E3769">
        <w:rPr>
          <w:rFonts w:ascii="Times New Roman" w:hAnsi="Times New Roman"/>
          <w:sz w:val="24"/>
          <w:szCs w:val="24"/>
        </w:rPr>
        <w:t xml:space="preserve"> mosaic</w:t>
      </w:r>
      <w:r w:rsidR="00187D17" w:rsidRPr="002E3769">
        <w:rPr>
          <w:rFonts w:ascii="Times New Roman" w:hAnsi="Times New Roman"/>
          <w:sz w:val="24"/>
          <w:szCs w:val="24"/>
        </w:rPr>
        <w:t>. P</w:t>
      </w:r>
      <w:r w:rsidR="00614FFC" w:rsidRPr="002E3769">
        <w:rPr>
          <w:rFonts w:ascii="Times New Roman" w:hAnsi="Times New Roman"/>
          <w:sz w:val="24"/>
          <w:szCs w:val="24"/>
        </w:rPr>
        <w:t xml:space="preserve">ossible ways forward </w:t>
      </w:r>
      <w:r w:rsidR="00187D17" w:rsidRPr="002E3769">
        <w:rPr>
          <w:rFonts w:ascii="Times New Roman" w:hAnsi="Times New Roman"/>
          <w:sz w:val="24"/>
          <w:szCs w:val="24"/>
        </w:rPr>
        <w:t xml:space="preserve">include: 1) </w:t>
      </w:r>
      <w:r w:rsidR="00614FFC" w:rsidRPr="002E3769">
        <w:rPr>
          <w:rFonts w:ascii="Times New Roman" w:hAnsi="Times New Roman"/>
          <w:sz w:val="24"/>
          <w:szCs w:val="24"/>
        </w:rPr>
        <w:t xml:space="preserve">triangulation </w:t>
      </w:r>
      <w:r w:rsidR="00187D17" w:rsidRPr="002E3769">
        <w:rPr>
          <w:rFonts w:ascii="Times New Roman" w:hAnsi="Times New Roman"/>
          <w:sz w:val="24"/>
          <w:szCs w:val="24"/>
        </w:rPr>
        <w:t xml:space="preserve">between </w:t>
      </w:r>
      <w:r w:rsidR="00DB233F">
        <w:rPr>
          <w:rFonts w:ascii="Times New Roman" w:hAnsi="Times New Roman"/>
          <w:sz w:val="24"/>
          <w:szCs w:val="24"/>
        </w:rPr>
        <w:t>MODIS</w:t>
      </w:r>
      <w:r w:rsidR="00DB233F" w:rsidRPr="002E3769">
        <w:rPr>
          <w:rFonts w:ascii="Times New Roman" w:hAnsi="Times New Roman"/>
          <w:sz w:val="24"/>
          <w:szCs w:val="24"/>
        </w:rPr>
        <w:t xml:space="preserve"> </w:t>
      </w:r>
      <w:r w:rsidR="00187D17" w:rsidRPr="002E3769">
        <w:rPr>
          <w:rFonts w:ascii="Times New Roman" w:hAnsi="Times New Roman"/>
          <w:sz w:val="24"/>
          <w:szCs w:val="24"/>
        </w:rPr>
        <w:t xml:space="preserve">and </w:t>
      </w:r>
      <w:r w:rsidR="00DB233F">
        <w:rPr>
          <w:rFonts w:ascii="Times New Roman" w:hAnsi="Times New Roman"/>
          <w:sz w:val="24"/>
          <w:szCs w:val="24"/>
        </w:rPr>
        <w:t>L</w:t>
      </w:r>
      <w:r w:rsidR="00187D17" w:rsidRPr="002E3769">
        <w:rPr>
          <w:rFonts w:ascii="Times New Roman" w:hAnsi="Times New Roman"/>
          <w:sz w:val="24"/>
          <w:szCs w:val="24"/>
        </w:rPr>
        <w:t xml:space="preserve">andsat data, 2) ground </w:t>
      </w:r>
      <w:r w:rsidR="00127A33">
        <w:rPr>
          <w:rFonts w:ascii="Times New Roman" w:hAnsi="Times New Roman"/>
          <w:sz w:val="24"/>
          <w:szCs w:val="24"/>
        </w:rPr>
        <w:t>tru</w:t>
      </w:r>
      <w:r w:rsidR="00187D17" w:rsidRPr="002E3769">
        <w:rPr>
          <w:rFonts w:ascii="Times New Roman" w:hAnsi="Times New Roman"/>
          <w:sz w:val="24"/>
          <w:szCs w:val="24"/>
        </w:rPr>
        <w:t>thing or stock taking to verify the trends picked up in the spatial data and to explore drivers of change with community leaders.</w:t>
      </w:r>
    </w:p>
    <w:p w:rsidR="006826B1" w:rsidRPr="002E3769" w:rsidRDefault="00836813" w:rsidP="00E43888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E3769">
        <w:rPr>
          <w:rFonts w:ascii="Times New Roman" w:hAnsi="Times New Roman" w:cs="Times New Roman"/>
          <w:sz w:val="24"/>
          <w:szCs w:val="24"/>
        </w:rPr>
        <w:t>Household decision module</w:t>
      </w:r>
    </w:p>
    <w:p w:rsidR="00D42F74" w:rsidRPr="002E3769" w:rsidRDefault="008D0ABE" w:rsidP="00CC3393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>Small group d</w:t>
      </w:r>
      <w:r w:rsidR="00D42F74" w:rsidRPr="002E3769">
        <w:rPr>
          <w:rFonts w:ascii="Times New Roman" w:hAnsi="Times New Roman"/>
          <w:sz w:val="24"/>
          <w:szCs w:val="24"/>
        </w:rPr>
        <w:t>iscussion around the household module focused on connections with the landscape model, causal pathways of CA and AF at the household level, and assumptions about farmer behavior.</w:t>
      </w:r>
      <w:r w:rsidRPr="002E3769">
        <w:rPr>
          <w:rFonts w:ascii="Times New Roman" w:hAnsi="Times New Roman"/>
          <w:sz w:val="24"/>
          <w:szCs w:val="24"/>
        </w:rPr>
        <w:t xml:space="preserve"> </w:t>
      </w:r>
      <w:r w:rsidR="00EA51A6" w:rsidRPr="002E3769">
        <w:rPr>
          <w:rFonts w:ascii="Times New Roman" w:hAnsi="Times New Roman"/>
          <w:sz w:val="24"/>
          <w:szCs w:val="24"/>
        </w:rPr>
        <w:t xml:space="preserve">Debate about the appropriate approach to modeling included agent based modeling and community level modeling, and defining various </w:t>
      </w:r>
      <w:r w:rsidR="00171462" w:rsidRPr="002E3769">
        <w:rPr>
          <w:rFonts w:ascii="Times New Roman" w:hAnsi="Times New Roman"/>
          <w:sz w:val="24"/>
          <w:szCs w:val="24"/>
        </w:rPr>
        <w:t xml:space="preserve">farmer typologies and dynamic simulation </w:t>
      </w:r>
      <w:r w:rsidR="00EA51A6" w:rsidRPr="002E3769">
        <w:rPr>
          <w:rFonts w:ascii="Times New Roman" w:hAnsi="Times New Roman"/>
          <w:sz w:val="24"/>
          <w:szCs w:val="24"/>
        </w:rPr>
        <w:t>scenarios that impact the landscape level</w:t>
      </w:r>
      <w:r w:rsidR="00171462" w:rsidRPr="002E3769">
        <w:rPr>
          <w:rFonts w:ascii="Times New Roman" w:hAnsi="Times New Roman"/>
          <w:sz w:val="24"/>
          <w:szCs w:val="24"/>
        </w:rPr>
        <w:t>. Important dynamics to capture were poaching and charcoaling livelihood strategies, migratory and landless households, scaling up AF/CA at the household level for various types of farmers</w:t>
      </w:r>
      <w:r w:rsidR="00691ABB" w:rsidRPr="002E3769">
        <w:rPr>
          <w:rFonts w:ascii="Times New Roman" w:hAnsi="Times New Roman"/>
          <w:sz w:val="24"/>
          <w:szCs w:val="24"/>
        </w:rPr>
        <w:t>. The need for in-</w:t>
      </w:r>
      <w:r w:rsidR="00503412" w:rsidRPr="002E3769">
        <w:rPr>
          <w:rFonts w:ascii="Times New Roman" w:hAnsi="Times New Roman"/>
          <w:sz w:val="24"/>
          <w:szCs w:val="24"/>
        </w:rPr>
        <w:t xml:space="preserve">depth modeling of soil carbon and livestock populations was downplayed. </w:t>
      </w:r>
      <w:r w:rsidR="00A448D0" w:rsidRPr="002E3769">
        <w:rPr>
          <w:rFonts w:ascii="Times New Roman" w:hAnsi="Times New Roman"/>
          <w:sz w:val="24"/>
          <w:szCs w:val="24"/>
        </w:rPr>
        <w:t xml:space="preserve">Future </w:t>
      </w:r>
      <w:r w:rsidR="00AD052F" w:rsidRPr="002E3769">
        <w:rPr>
          <w:rFonts w:ascii="Times New Roman" w:hAnsi="Times New Roman"/>
          <w:sz w:val="24"/>
          <w:szCs w:val="24"/>
        </w:rPr>
        <w:t>model iterations need to disting</w:t>
      </w:r>
      <w:r w:rsidR="00A448D0" w:rsidRPr="002E3769">
        <w:rPr>
          <w:rFonts w:ascii="Times New Roman" w:hAnsi="Times New Roman"/>
          <w:sz w:val="24"/>
          <w:szCs w:val="24"/>
        </w:rPr>
        <w:t>uish</w:t>
      </w:r>
      <w:r w:rsidR="00AD052F" w:rsidRPr="002E3769">
        <w:rPr>
          <w:rFonts w:ascii="Times New Roman" w:hAnsi="Times New Roman"/>
          <w:sz w:val="24"/>
          <w:szCs w:val="24"/>
        </w:rPr>
        <w:t xml:space="preserve"> between deforestation and degra</w:t>
      </w:r>
      <w:r w:rsidR="00A448D0" w:rsidRPr="002E3769">
        <w:rPr>
          <w:rFonts w:ascii="Times New Roman" w:hAnsi="Times New Roman"/>
          <w:sz w:val="24"/>
          <w:szCs w:val="24"/>
        </w:rPr>
        <w:t>dation</w:t>
      </w:r>
      <w:r w:rsidR="00EC4982">
        <w:rPr>
          <w:rFonts w:ascii="Times New Roman" w:hAnsi="Times New Roman"/>
          <w:sz w:val="24"/>
          <w:szCs w:val="24"/>
        </w:rPr>
        <w:t xml:space="preserve"> through</w:t>
      </w:r>
      <w:r w:rsidR="00A448D0" w:rsidRPr="002E3769">
        <w:rPr>
          <w:rFonts w:ascii="Times New Roman" w:hAnsi="Times New Roman"/>
          <w:sz w:val="24"/>
          <w:szCs w:val="24"/>
        </w:rPr>
        <w:t xml:space="preserve"> selective timber harvesting.</w:t>
      </w:r>
      <w:r w:rsidR="00AD052F" w:rsidRPr="002E3769">
        <w:rPr>
          <w:rFonts w:ascii="Times New Roman" w:hAnsi="Times New Roman"/>
          <w:sz w:val="24"/>
          <w:szCs w:val="24"/>
        </w:rPr>
        <w:t xml:space="preserve"> There was debate around whether it is fair to say that if income rises from agriculture (through AF/CA) </w:t>
      </w:r>
      <w:r w:rsidR="000F4C08" w:rsidRPr="002E3769">
        <w:rPr>
          <w:rFonts w:ascii="Times New Roman" w:hAnsi="Times New Roman"/>
          <w:sz w:val="24"/>
          <w:szCs w:val="24"/>
        </w:rPr>
        <w:t>households</w:t>
      </w:r>
      <w:r w:rsidR="00AD052F" w:rsidRPr="002E3769">
        <w:rPr>
          <w:rFonts w:ascii="Times New Roman" w:hAnsi="Times New Roman"/>
          <w:sz w:val="24"/>
          <w:szCs w:val="24"/>
        </w:rPr>
        <w:t xml:space="preserve"> would </w:t>
      </w:r>
      <w:r w:rsidR="000F4C08" w:rsidRPr="002E3769">
        <w:rPr>
          <w:rFonts w:ascii="Times New Roman" w:hAnsi="Times New Roman"/>
          <w:sz w:val="24"/>
          <w:szCs w:val="24"/>
        </w:rPr>
        <w:lastRenderedPageBreak/>
        <w:t xml:space="preserve">change </w:t>
      </w:r>
      <w:r w:rsidR="00B05313" w:rsidRPr="002E3769">
        <w:rPr>
          <w:rFonts w:ascii="Times New Roman" w:hAnsi="Times New Roman"/>
          <w:sz w:val="24"/>
          <w:szCs w:val="24"/>
        </w:rPr>
        <w:t>their economic activities</w:t>
      </w:r>
      <w:r w:rsidR="00FB4AC7" w:rsidRPr="002E3769">
        <w:rPr>
          <w:rFonts w:ascii="Times New Roman" w:hAnsi="Times New Roman"/>
          <w:sz w:val="24"/>
          <w:szCs w:val="24"/>
        </w:rPr>
        <w:t xml:space="preserve">. Research has demonstrated that households are not expanding their farms due to agriculture profits and that in many cases charcoaling and poaching are livelihood strategies as opposed to </w:t>
      </w:r>
      <w:r w:rsidR="00203102" w:rsidRPr="002E3769">
        <w:rPr>
          <w:rFonts w:ascii="Times New Roman" w:hAnsi="Times New Roman"/>
          <w:sz w:val="24"/>
          <w:szCs w:val="24"/>
        </w:rPr>
        <w:t>coping strategies</w:t>
      </w:r>
      <w:r w:rsidR="00B05313" w:rsidRPr="002E3769">
        <w:rPr>
          <w:rFonts w:ascii="Times New Roman" w:hAnsi="Times New Roman"/>
          <w:sz w:val="24"/>
          <w:szCs w:val="24"/>
        </w:rPr>
        <w:t xml:space="preserve">. </w:t>
      </w:r>
    </w:p>
    <w:p w:rsidR="00A6379B" w:rsidRPr="002E3769" w:rsidRDefault="00836813" w:rsidP="00203102">
      <w:pPr>
        <w:pStyle w:val="Heading1"/>
        <w:tabs>
          <w:tab w:val="left" w:pos="2467"/>
        </w:tabs>
        <w:rPr>
          <w:rFonts w:ascii="Times New Roman" w:hAnsi="Times New Roman" w:cs="Times New Roman"/>
          <w:sz w:val="24"/>
          <w:szCs w:val="24"/>
        </w:rPr>
      </w:pPr>
      <w:r w:rsidRPr="002E3769">
        <w:rPr>
          <w:rFonts w:ascii="Times New Roman" w:hAnsi="Times New Roman" w:cs="Times New Roman"/>
          <w:sz w:val="24"/>
          <w:szCs w:val="24"/>
        </w:rPr>
        <w:t>Wildlife module</w:t>
      </w:r>
      <w:r w:rsidR="00203102" w:rsidRPr="002E3769">
        <w:rPr>
          <w:rFonts w:ascii="Times New Roman" w:hAnsi="Times New Roman" w:cs="Times New Roman"/>
          <w:sz w:val="24"/>
          <w:szCs w:val="24"/>
        </w:rPr>
        <w:tab/>
      </w:r>
    </w:p>
    <w:p w:rsidR="00D2323E" w:rsidRPr="002E3769" w:rsidRDefault="00A16169" w:rsidP="00CC3393">
      <w:pPr>
        <w:jc w:val="both"/>
        <w:rPr>
          <w:rFonts w:ascii="Times New Roman" w:hAnsi="Times New Roman"/>
          <w:sz w:val="24"/>
          <w:szCs w:val="24"/>
        </w:rPr>
      </w:pPr>
      <w:r w:rsidRPr="002E3769">
        <w:rPr>
          <w:rFonts w:ascii="Times New Roman" w:hAnsi="Times New Roman"/>
          <w:sz w:val="24"/>
          <w:szCs w:val="24"/>
        </w:rPr>
        <w:t xml:space="preserve">The wildlife module remains the least developed. Discussion centered </w:t>
      </w:r>
      <w:proofErr w:type="gramStart"/>
      <w:r w:rsidRPr="002E3769">
        <w:rPr>
          <w:rFonts w:ascii="Times New Roman" w:hAnsi="Times New Roman"/>
          <w:sz w:val="24"/>
          <w:szCs w:val="24"/>
        </w:rPr>
        <w:t>around</w:t>
      </w:r>
      <w:proofErr w:type="gramEnd"/>
      <w:r w:rsidRPr="002E3769">
        <w:rPr>
          <w:rFonts w:ascii="Times New Roman" w:hAnsi="Times New Roman"/>
          <w:sz w:val="24"/>
          <w:szCs w:val="24"/>
        </w:rPr>
        <w:t xml:space="preserve"> whether it was useful to model wildlife population dynamics and whether the</w:t>
      </w:r>
      <w:r w:rsidR="00EC4982">
        <w:rPr>
          <w:rFonts w:ascii="Times New Roman" w:hAnsi="Times New Roman"/>
          <w:sz w:val="24"/>
          <w:szCs w:val="24"/>
        </w:rPr>
        <w:t xml:space="preserve"> available</w:t>
      </w:r>
      <w:r w:rsidRPr="002E3769">
        <w:rPr>
          <w:rFonts w:ascii="Times New Roman" w:hAnsi="Times New Roman"/>
          <w:sz w:val="24"/>
          <w:szCs w:val="24"/>
        </w:rPr>
        <w:t xml:space="preserve"> data </w:t>
      </w:r>
      <w:r w:rsidR="00EC4982">
        <w:rPr>
          <w:rFonts w:ascii="Times New Roman" w:hAnsi="Times New Roman"/>
          <w:sz w:val="24"/>
          <w:szCs w:val="24"/>
        </w:rPr>
        <w:t>a</w:t>
      </w:r>
      <w:r w:rsidRPr="002E3769">
        <w:rPr>
          <w:rFonts w:ascii="Times New Roman" w:hAnsi="Times New Roman"/>
          <w:sz w:val="24"/>
          <w:szCs w:val="24"/>
        </w:rPr>
        <w:t xml:space="preserve">re accurate enough to detect impacts from </w:t>
      </w:r>
      <w:r w:rsidR="00C31349" w:rsidRPr="002E3769">
        <w:rPr>
          <w:rFonts w:ascii="Times New Roman" w:hAnsi="Times New Roman"/>
          <w:sz w:val="24"/>
          <w:szCs w:val="24"/>
        </w:rPr>
        <w:t xml:space="preserve">changes in poaching pressure or habitat loss. </w:t>
      </w:r>
      <w:r w:rsidR="00C31D20" w:rsidRPr="002E3769">
        <w:rPr>
          <w:rFonts w:ascii="Times New Roman" w:hAnsi="Times New Roman"/>
          <w:sz w:val="24"/>
          <w:szCs w:val="24"/>
        </w:rPr>
        <w:t xml:space="preserve">Among participants at the workshop there was </w:t>
      </w:r>
      <w:r w:rsidR="009823B6" w:rsidRPr="002E3769">
        <w:rPr>
          <w:rFonts w:ascii="Times New Roman" w:hAnsi="Times New Roman"/>
          <w:sz w:val="24"/>
          <w:szCs w:val="24"/>
        </w:rPr>
        <w:t>consensus</w:t>
      </w:r>
      <w:r w:rsidR="00C31D20" w:rsidRPr="002E3769">
        <w:rPr>
          <w:rFonts w:ascii="Times New Roman" w:hAnsi="Times New Roman"/>
          <w:sz w:val="24"/>
          <w:szCs w:val="24"/>
        </w:rPr>
        <w:t xml:space="preserve"> that it would be particularly difficult to map a plausible causal relationship from CA on wildlife species</w:t>
      </w:r>
      <w:r w:rsidR="00454231" w:rsidRPr="002E3769">
        <w:rPr>
          <w:rFonts w:ascii="Times New Roman" w:hAnsi="Times New Roman"/>
          <w:sz w:val="24"/>
          <w:szCs w:val="24"/>
        </w:rPr>
        <w:t>.</w:t>
      </w:r>
      <w:r w:rsidR="00C31D20" w:rsidRPr="002E3769">
        <w:rPr>
          <w:rFonts w:ascii="Times New Roman" w:hAnsi="Times New Roman"/>
          <w:sz w:val="24"/>
          <w:szCs w:val="24"/>
        </w:rPr>
        <w:t xml:space="preserve"> </w:t>
      </w:r>
      <w:r w:rsidR="00454231" w:rsidRPr="002E3769">
        <w:rPr>
          <w:rFonts w:ascii="Times New Roman" w:hAnsi="Times New Roman"/>
          <w:sz w:val="24"/>
          <w:szCs w:val="24"/>
        </w:rPr>
        <w:t>If a</w:t>
      </w:r>
      <w:r w:rsidR="00C31D20" w:rsidRPr="002E3769">
        <w:rPr>
          <w:rFonts w:ascii="Times New Roman" w:hAnsi="Times New Roman"/>
          <w:sz w:val="24"/>
          <w:szCs w:val="24"/>
        </w:rPr>
        <w:t>groforestry</w:t>
      </w:r>
      <w:r w:rsidR="00454231" w:rsidRPr="002E3769">
        <w:rPr>
          <w:rFonts w:ascii="Times New Roman" w:hAnsi="Times New Roman"/>
          <w:sz w:val="24"/>
          <w:szCs w:val="24"/>
        </w:rPr>
        <w:t>, on the other hand</w:t>
      </w:r>
      <w:r w:rsidR="00C31D20" w:rsidRPr="002E3769">
        <w:rPr>
          <w:rFonts w:ascii="Times New Roman" w:hAnsi="Times New Roman"/>
          <w:sz w:val="24"/>
          <w:szCs w:val="24"/>
        </w:rPr>
        <w:t xml:space="preserve"> is able to increase habitat</w:t>
      </w:r>
      <w:r w:rsidR="00454231" w:rsidRPr="002E3769">
        <w:rPr>
          <w:rFonts w:ascii="Times New Roman" w:hAnsi="Times New Roman"/>
          <w:sz w:val="24"/>
          <w:szCs w:val="24"/>
        </w:rPr>
        <w:t xml:space="preserve"> there may be some impact on biodiversity although it remains unclear which species might benefit from this habitat. </w:t>
      </w:r>
      <w:r w:rsidR="00E81825" w:rsidRPr="002E3769">
        <w:rPr>
          <w:rFonts w:ascii="Times New Roman" w:hAnsi="Times New Roman"/>
          <w:sz w:val="24"/>
          <w:szCs w:val="24"/>
        </w:rPr>
        <w:t xml:space="preserve">Conversations with the wildlife partners (whom were not able to attend the workshop) remain a high priority. </w:t>
      </w:r>
    </w:p>
    <w:p w:rsidR="00360F42" w:rsidRPr="002E3769" w:rsidRDefault="00360F42" w:rsidP="002E3769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E3769">
        <w:rPr>
          <w:rFonts w:ascii="Times New Roman" w:hAnsi="Times New Roman" w:cs="Times New Roman"/>
          <w:sz w:val="24"/>
          <w:szCs w:val="24"/>
        </w:rPr>
        <w:t>Next steps</w:t>
      </w:r>
    </w:p>
    <w:p w:rsidR="00360F42" w:rsidRPr="00EC1BFF" w:rsidRDefault="002E3769" w:rsidP="009C313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C1BFF">
        <w:rPr>
          <w:rFonts w:ascii="Times New Roman" w:hAnsi="Times New Roman"/>
          <w:sz w:val="24"/>
          <w:szCs w:val="24"/>
        </w:rPr>
        <w:t>S</w:t>
      </w:r>
      <w:r w:rsidR="00360F42" w:rsidRPr="00EC1BFF">
        <w:rPr>
          <w:rFonts w:ascii="Times New Roman" w:hAnsi="Times New Roman"/>
          <w:sz w:val="24"/>
          <w:szCs w:val="24"/>
        </w:rPr>
        <w:t xml:space="preserve">patial work will </w:t>
      </w:r>
      <w:r w:rsidRPr="00EC1BFF">
        <w:rPr>
          <w:rFonts w:ascii="Times New Roman" w:hAnsi="Times New Roman"/>
          <w:sz w:val="24"/>
          <w:szCs w:val="24"/>
        </w:rPr>
        <w:t xml:space="preserve">focus on </w:t>
      </w:r>
      <w:r w:rsidR="00BA013F">
        <w:rPr>
          <w:rFonts w:ascii="Times New Roman" w:hAnsi="Times New Roman"/>
          <w:sz w:val="24"/>
          <w:szCs w:val="24"/>
        </w:rPr>
        <w:t xml:space="preserve">triangulating available data, </w:t>
      </w:r>
      <w:r w:rsidR="00EC1BFF" w:rsidRPr="00EC1BFF">
        <w:rPr>
          <w:rFonts w:ascii="Times New Roman" w:hAnsi="Times New Roman"/>
          <w:sz w:val="24"/>
          <w:szCs w:val="24"/>
        </w:rPr>
        <w:t>disaggregating land types</w:t>
      </w:r>
      <w:r w:rsidR="00332565">
        <w:rPr>
          <w:rFonts w:ascii="Times New Roman" w:hAnsi="Times New Roman"/>
          <w:sz w:val="24"/>
          <w:szCs w:val="24"/>
        </w:rPr>
        <w:t xml:space="preserve"> and </w:t>
      </w:r>
      <w:r w:rsidR="00EC4982">
        <w:rPr>
          <w:rFonts w:ascii="Times New Roman" w:hAnsi="Times New Roman"/>
          <w:sz w:val="24"/>
          <w:szCs w:val="24"/>
        </w:rPr>
        <w:t xml:space="preserve">determining </w:t>
      </w:r>
      <w:r w:rsidR="00BA013F">
        <w:rPr>
          <w:rFonts w:ascii="Times New Roman" w:hAnsi="Times New Roman"/>
          <w:sz w:val="24"/>
          <w:szCs w:val="24"/>
        </w:rPr>
        <w:t xml:space="preserve">where </w:t>
      </w:r>
      <w:r w:rsidR="00EC4982">
        <w:rPr>
          <w:rFonts w:ascii="Times New Roman" w:hAnsi="Times New Roman"/>
          <w:sz w:val="24"/>
          <w:szCs w:val="24"/>
        </w:rPr>
        <w:t xml:space="preserve">agricultural </w:t>
      </w:r>
      <w:r w:rsidR="00BA013F">
        <w:rPr>
          <w:rFonts w:ascii="Times New Roman" w:hAnsi="Times New Roman"/>
          <w:sz w:val="24"/>
          <w:szCs w:val="24"/>
        </w:rPr>
        <w:t xml:space="preserve">expansion is occurring in the country and </w:t>
      </w:r>
      <w:r w:rsidR="00EC4982">
        <w:rPr>
          <w:rFonts w:ascii="Times New Roman" w:hAnsi="Times New Roman"/>
          <w:sz w:val="24"/>
          <w:szCs w:val="24"/>
        </w:rPr>
        <w:t>disaggregating that expansion by</w:t>
      </w:r>
      <w:r w:rsidR="00BA013F">
        <w:rPr>
          <w:rFonts w:ascii="Times New Roman" w:hAnsi="Times New Roman"/>
          <w:sz w:val="24"/>
          <w:szCs w:val="24"/>
        </w:rPr>
        <w:t xml:space="preserve"> the different land types</w:t>
      </w:r>
      <w:r w:rsidR="00EC4982">
        <w:rPr>
          <w:rFonts w:ascii="Times New Roman" w:hAnsi="Times New Roman"/>
          <w:sz w:val="24"/>
          <w:szCs w:val="24"/>
        </w:rPr>
        <w:t xml:space="preserve"> it is replacing</w:t>
      </w:r>
      <w:r w:rsidR="00BA013F">
        <w:rPr>
          <w:rFonts w:ascii="Times New Roman" w:hAnsi="Times New Roman"/>
          <w:sz w:val="24"/>
          <w:szCs w:val="24"/>
        </w:rPr>
        <w:t>.</w:t>
      </w:r>
    </w:p>
    <w:p w:rsidR="00EC1BFF" w:rsidRDefault="00802B0A" w:rsidP="009C313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l</w:t>
      </w:r>
      <w:r w:rsidR="00EC1BFF">
        <w:rPr>
          <w:rFonts w:ascii="Times New Roman" w:hAnsi="Times New Roman"/>
          <w:sz w:val="24"/>
          <w:szCs w:val="24"/>
        </w:rPr>
        <w:t xml:space="preserve">andscape module will undergo </w:t>
      </w:r>
      <w:r w:rsidR="00EC4982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changes</w:t>
      </w:r>
      <w:r w:rsidR="00EC1BFF">
        <w:rPr>
          <w:rFonts w:ascii="Times New Roman" w:hAnsi="Times New Roman"/>
          <w:sz w:val="24"/>
          <w:szCs w:val="24"/>
        </w:rPr>
        <w:t xml:space="preserve"> menti</w:t>
      </w:r>
      <w:r>
        <w:rPr>
          <w:rFonts w:ascii="Times New Roman" w:hAnsi="Times New Roman"/>
          <w:sz w:val="24"/>
          <w:szCs w:val="24"/>
        </w:rPr>
        <w:t>oned above. The next step is to r</w:t>
      </w:r>
      <w:r w:rsidR="00EC1BFF">
        <w:rPr>
          <w:rFonts w:ascii="Times New Roman" w:hAnsi="Times New Roman"/>
          <w:sz w:val="24"/>
          <w:szCs w:val="24"/>
        </w:rPr>
        <w:t>efine parameters based on provincial level</w:t>
      </w:r>
      <w:r w:rsidR="00332565">
        <w:rPr>
          <w:rFonts w:ascii="Times New Roman" w:hAnsi="Times New Roman"/>
          <w:sz w:val="24"/>
          <w:szCs w:val="24"/>
        </w:rPr>
        <w:t xml:space="preserve"> figures. </w:t>
      </w:r>
    </w:p>
    <w:p w:rsidR="00332565" w:rsidRDefault="00332565" w:rsidP="009C313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Household modeling will shift to a focus on certain strategies and farm household types rather than household level decision-making.</w:t>
      </w:r>
      <w:r w:rsidR="00F36D65">
        <w:rPr>
          <w:rFonts w:ascii="Times New Roman" w:hAnsi="Times New Roman"/>
          <w:sz w:val="24"/>
          <w:szCs w:val="24"/>
        </w:rPr>
        <w:t xml:space="preserve"> The different household types and their livelihood strategies will be translated into scenarios that will be run using the landscape model.</w:t>
      </w:r>
    </w:p>
    <w:p w:rsidR="00332565" w:rsidRDefault="00332565" w:rsidP="009C313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Conversations with </w:t>
      </w:r>
      <w:r w:rsidR="00EC1588">
        <w:rPr>
          <w:rFonts w:ascii="Times New Roman" w:hAnsi="Times New Roman"/>
          <w:sz w:val="24"/>
          <w:szCs w:val="24"/>
        </w:rPr>
        <w:t>Zambian wildli</w:t>
      </w:r>
      <w:r w:rsidR="00BB1DB6">
        <w:rPr>
          <w:rFonts w:ascii="Times New Roman" w:hAnsi="Times New Roman"/>
          <w:sz w:val="24"/>
          <w:szCs w:val="24"/>
        </w:rPr>
        <w:t>fe partners</w:t>
      </w:r>
      <w:r>
        <w:rPr>
          <w:rFonts w:ascii="Times New Roman" w:hAnsi="Times New Roman"/>
          <w:sz w:val="24"/>
          <w:szCs w:val="24"/>
        </w:rPr>
        <w:t xml:space="preserve"> will continue </w:t>
      </w:r>
      <w:r w:rsidR="007749B2">
        <w:rPr>
          <w:rFonts w:ascii="Times New Roman" w:hAnsi="Times New Roman"/>
          <w:sz w:val="24"/>
          <w:szCs w:val="24"/>
        </w:rPr>
        <w:t>to explore relationships between habitat loss (deforestation) and wildlife populations.</w:t>
      </w:r>
    </w:p>
    <w:p w:rsidR="007E322A" w:rsidRPr="00EC1BFF" w:rsidRDefault="00B6368F" w:rsidP="009C313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E322A">
        <w:rPr>
          <w:rFonts w:ascii="Times New Roman" w:hAnsi="Times New Roman"/>
          <w:sz w:val="24"/>
          <w:szCs w:val="24"/>
        </w:rPr>
        <w:t xml:space="preserve">inal workshop </w:t>
      </w:r>
      <w:r>
        <w:rPr>
          <w:rFonts w:ascii="Times New Roman" w:hAnsi="Times New Roman"/>
          <w:sz w:val="24"/>
          <w:szCs w:val="24"/>
        </w:rPr>
        <w:t>tentative dat</w:t>
      </w:r>
      <w:r w:rsidR="00824C9C">
        <w:rPr>
          <w:rFonts w:ascii="Times New Roman" w:hAnsi="Times New Roman"/>
          <w:sz w:val="24"/>
          <w:szCs w:val="24"/>
        </w:rPr>
        <w:t>es and details are sketched out but will be explored in more detail over the next couple of months.</w:t>
      </w:r>
    </w:p>
    <w:sectPr w:rsidR="007E322A" w:rsidRPr="00EC1BFF" w:rsidSect="003D70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49F584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2E7"/>
    <w:multiLevelType w:val="hybridMultilevel"/>
    <w:tmpl w:val="9D7AFEDA"/>
    <w:lvl w:ilvl="0" w:tplc="9A16B67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834F5"/>
    <w:multiLevelType w:val="hybridMultilevel"/>
    <w:tmpl w:val="AA8080A2"/>
    <w:lvl w:ilvl="0" w:tplc="CF580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50FB8"/>
    <w:multiLevelType w:val="hybridMultilevel"/>
    <w:tmpl w:val="5F603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0E2D"/>
    <w:multiLevelType w:val="hybridMultilevel"/>
    <w:tmpl w:val="1FF8D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20F38"/>
    <w:multiLevelType w:val="hybridMultilevel"/>
    <w:tmpl w:val="1AE63E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8071E"/>
    <w:multiLevelType w:val="hybridMultilevel"/>
    <w:tmpl w:val="522E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66B20"/>
    <w:multiLevelType w:val="hybridMultilevel"/>
    <w:tmpl w:val="08809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B70AC"/>
    <w:multiLevelType w:val="hybridMultilevel"/>
    <w:tmpl w:val="904C4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C3D6A"/>
    <w:multiLevelType w:val="hybridMultilevel"/>
    <w:tmpl w:val="9B7C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77189"/>
    <w:multiLevelType w:val="hybridMultilevel"/>
    <w:tmpl w:val="044C44AC"/>
    <w:lvl w:ilvl="0" w:tplc="492207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E0A210D"/>
    <w:multiLevelType w:val="hybridMultilevel"/>
    <w:tmpl w:val="EA68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71C5A"/>
    <w:multiLevelType w:val="hybridMultilevel"/>
    <w:tmpl w:val="B2E8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A4A26"/>
    <w:multiLevelType w:val="hybridMultilevel"/>
    <w:tmpl w:val="A998D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15EBF"/>
    <w:multiLevelType w:val="hybridMultilevel"/>
    <w:tmpl w:val="56768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317531"/>
    <w:multiLevelType w:val="hybridMultilevel"/>
    <w:tmpl w:val="38B6F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15B79"/>
    <w:multiLevelType w:val="hybridMultilevel"/>
    <w:tmpl w:val="14705F7E"/>
    <w:lvl w:ilvl="0" w:tplc="CF580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E02A15"/>
    <w:multiLevelType w:val="hybridMultilevel"/>
    <w:tmpl w:val="316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D5CBF"/>
    <w:multiLevelType w:val="hybridMultilevel"/>
    <w:tmpl w:val="C1462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85B49"/>
    <w:multiLevelType w:val="hybridMultilevel"/>
    <w:tmpl w:val="54C80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1"/>
  </w:num>
  <w:num w:numId="5">
    <w:abstractNumId w:val="3"/>
  </w:num>
  <w:num w:numId="6">
    <w:abstractNumId w:val="16"/>
  </w:num>
  <w:num w:numId="7">
    <w:abstractNumId w:val="2"/>
  </w:num>
  <w:num w:numId="8">
    <w:abstractNumId w:val="14"/>
  </w:num>
  <w:num w:numId="9">
    <w:abstractNumId w:val="17"/>
  </w:num>
  <w:num w:numId="10">
    <w:abstractNumId w:val="13"/>
  </w:num>
  <w:num w:numId="11">
    <w:abstractNumId w:val="6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4"/>
  </w:num>
  <w:num w:numId="17">
    <w:abstractNumId w:val="9"/>
  </w:num>
  <w:num w:numId="18">
    <w:abstractNumId w:val="18"/>
  </w:num>
  <w:num w:numId="1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hilip Grabowski">
    <w15:presenceInfo w15:providerId="Windows Live" w15:userId="6b7fd0645b02fb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2F12A5"/>
    <w:rsid w:val="0001698B"/>
    <w:rsid w:val="00027980"/>
    <w:rsid w:val="0003046C"/>
    <w:rsid w:val="000560AF"/>
    <w:rsid w:val="0008296D"/>
    <w:rsid w:val="00083D67"/>
    <w:rsid w:val="0008496D"/>
    <w:rsid w:val="000967ED"/>
    <w:rsid w:val="000A096C"/>
    <w:rsid w:val="000B3EEB"/>
    <w:rsid w:val="000B608A"/>
    <w:rsid w:val="000C206D"/>
    <w:rsid w:val="000D1923"/>
    <w:rsid w:val="000F1C42"/>
    <w:rsid w:val="000F4C08"/>
    <w:rsid w:val="00106CF2"/>
    <w:rsid w:val="00127A33"/>
    <w:rsid w:val="00145E53"/>
    <w:rsid w:val="001700D1"/>
    <w:rsid w:val="00171462"/>
    <w:rsid w:val="00187D17"/>
    <w:rsid w:val="001A3184"/>
    <w:rsid w:val="001B0C58"/>
    <w:rsid w:val="001D484E"/>
    <w:rsid w:val="001D717E"/>
    <w:rsid w:val="001E3691"/>
    <w:rsid w:val="001F0EDE"/>
    <w:rsid w:val="001F111B"/>
    <w:rsid w:val="001F1222"/>
    <w:rsid w:val="00203102"/>
    <w:rsid w:val="00216D92"/>
    <w:rsid w:val="002407F3"/>
    <w:rsid w:val="00247EFE"/>
    <w:rsid w:val="00264CD1"/>
    <w:rsid w:val="00275298"/>
    <w:rsid w:val="00285978"/>
    <w:rsid w:val="00295FC0"/>
    <w:rsid w:val="002A32CC"/>
    <w:rsid w:val="002A6ECD"/>
    <w:rsid w:val="002D3E3D"/>
    <w:rsid w:val="002E03B0"/>
    <w:rsid w:val="002E1132"/>
    <w:rsid w:val="002E3769"/>
    <w:rsid w:val="002F12A5"/>
    <w:rsid w:val="003007FA"/>
    <w:rsid w:val="00332565"/>
    <w:rsid w:val="003347D4"/>
    <w:rsid w:val="00344B25"/>
    <w:rsid w:val="0035051B"/>
    <w:rsid w:val="00354F87"/>
    <w:rsid w:val="00360F42"/>
    <w:rsid w:val="003720D1"/>
    <w:rsid w:val="00396DEC"/>
    <w:rsid w:val="003B1CD9"/>
    <w:rsid w:val="003C2A0C"/>
    <w:rsid w:val="003C7853"/>
    <w:rsid w:val="003D7007"/>
    <w:rsid w:val="003E05A3"/>
    <w:rsid w:val="003E0D65"/>
    <w:rsid w:val="004330CC"/>
    <w:rsid w:val="00454231"/>
    <w:rsid w:val="00476EED"/>
    <w:rsid w:val="00490E25"/>
    <w:rsid w:val="004A4FB3"/>
    <w:rsid w:val="004D08E2"/>
    <w:rsid w:val="004D4215"/>
    <w:rsid w:val="00503412"/>
    <w:rsid w:val="00541683"/>
    <w:rsid w:val="00566D20"/>
    <w:rsid w:val="00570CBB"/>
    <w:rsid w:val="00585D00"/>
    <w:rsid w:val="005B6753"/>
    <w:rsid w:val="005F716F"/>
    <w:rsid w:val="006103DA"/>
    <w:rsid w:val="00614C67"/>
    <w:rsid w:val="00614FFC"/>
    <w:rsid w:val="00623FFF"/>
    <w:rsid w:val="00642D6F"/>
    <w:rsid w:val="00667490"/>
    <w:rsid w:val="006826B1"/>
    <w:rsid w:val="00686BBC"/>
    <w:rsid w:val="0069072E"/>
    <w:rsid w:val="0069122A"/>
    <w:rsid w:val="00691ABB"/>
    <w:rsid w:val="006C55AF"/>
    <w:rsid w:val="006D0A59"/>
    <w:rsid w:val="006F2BA7"/>
    <w:rsid w:val="00701E57"/>
    <w:rsid w:val="00710304"/>
    <w:rsid w:val="00750714"/>
    <w:rsid w:val="00753EC9"/>
    <w:rsid w:val="00756D64"/>
    <w:rsid w:val="007652CF"/>
    <w:rsid w:val="007749A8"/>
    <w:rsid w:val="007749B2"/>
    <w:rsid w:val="007834A0"/>
    <w:rsid w:val="007909A2"/>
    <w:rsid w:val="007A5666"/>
    <w:rsid w:val="007B2E59"/>
    <w:rsid w:val="007B3D71"/>
    <w:rsid w:val="007C2D2F"/>
    <w:rsid w:val="007D0150"/>
    <w:rsid w:val="007E10FD"/>
    <w:rsid w:val="007E322A"/>
    <w:rsid w:val="007F3C94"/>
    <w:rsid w:val="00802B0A"/>
    <w:rsid w:val="00807D1B"/>
    <w:rsid w:val="00820496"/>
    <w:rsid w:val="0082474F"/>
    <w:rsid w:val="00824C9C"/>
    <w:rsid w:val="008338C3"/>
    <w:rsid w:val="00836813"/>
    <w:rsid w:val="008553BB"/>
    <w:rsid w:val="00863951"/>
    <w:rsid w:val="00863CBF"/>
    <w:rsid w:val="008645A0"/>
    <w:rsid w:val="00867A8D"/>
    <w:rsid w:val="00877806"/>
    <w:rsid w:val="008865AE"/>
    <w:rsid w:val="008A46FB"/>
    <w:rsid w:val="008A7327"/>
    <w:rsid w:val="008B2057"/>
    <w:rsid w:val="008D02B5"/>
    <w:rsid w:val="008D0ABE"/>
    <w:rsid w:val="00917534"/>
    <w:rsid w:val="00932216"/>
    <w:rsid w:val="009504A6"/>
    <w:rsid w:val="009574D0"/>
    <w:rsid w:val="0096416E"/>
    <w:rsid w:val="009823B6"/>
    <w:rsid w:val="0098371D"/>
    <w:rsid w:val="009941F4"/>
    <w:rsid w:val="009A1159"/>
    <w:rsid w:val="009A14E1"/>
    <w:rsid w:val="009A26DA"/>
    <w:rsid w:val="009C3131"/>
    <w:rsid w:val="009C3F21"/>
    <w:rsid w:val="009C6C54"/>
    <w:rsid w:val="009D5598"/>
    <w:rsid w:val="00A13998"/>
    <w:rsid w:val="00A16169"/>
    <w:rsid w:val="00A35D47"/>
    <w:rsid w:val="00A448D0"/>
    <w:rsid w:val="00A61180"/>
    <w:rsid w:val="00A6379B"/>
    <w:rsid w:val="00A70ADD"/>
    <w:rsid w:val="00A842A8"/>
    <w:rsid w:val="00A94BA0"/>
    <w:rsid w:val="00AC6510"/>
    <w:rsid w:val="00AD052F"/>
    <w:rsid w:val="00AD175E"/>
    <w:rsid w:val="00AD21D8"/>
    <w:rsid w:val="00B0346D"/>
    <w:rsid w:val="00B04F5A"/>
    <w:rsid w:val="00B05313"/>
    <w:rsid w:val="00B42F54"/>
    <w:rsid w:val="00B51D78"/>
    <w:rsid w:val="00B5481C"/>
    <w:rsid w:val="00B604A4"/>
    <w:rsid w:val="00B618D9"/>
    <w:rsid w:val="00B6368F"/>
    <w:rsid w:val="00B873A1"/>
    <w:rsid w:val="00B94875"/>
    <w:rsid w:val="00BA013F"/>
    <w:rsid w:val="00BA6931"/>
    <w:rsid w:val="00BB1DB6"/>
    <w:rsid w:val="00BC7BC5"/>
    <w:rsid w:val="00BF7BE7"/>
    <w:rsid w:val="00C0604B"/>
    <w:rsid w:val="00C2533D"/>
    <w:rsid w:val="00C31349"/>
    <w:rsid w:val="00C31D20"/>
    <w:rsid w:val="00C417B9"/>
    <w:rsid w:val="00C57BC2"/>
    <w:rsid w:val="00C732CA"/>
    <w:rsid w:val="00C86105"/>
    <w:rsid w:val="00CB2B53"/>
    <w:rsid w:val="00CC3393"/>
    <w:rsid w:val="00D05EE9"/>
    <w:rsid w:val="00D2323E"/>
    <w:rsid w:val="00D26F88"/>
    <w:rsid w:val="00D27362"/>
    <w:rsid w:val="00D42F74"/>
    <w:rsid w:val="00D5044C"/>
    <w:rsid w:val="00D860D9"/>
    <w:rsid w:val="00DA3183"/>
    <w:rsid w:val="00DA6335"/>
    <w:rsid w:val="00DB233F"/>
    <w:rsid w:val="00DB3A10"/>
    <w:rsid w:val="00DC66AD"/>
    <w:rsid w:val="00DD5489"/>
    <w:rsid w:val="00DF2378"/>
    <w:rsid w:val="00DF3DDD"/>
    <w:rsid w:val="00E2717B"/>
    <w:rsid w:val="00E30291"/>
    <w:rsid w:val="00E43888"/>
    <w:rsid w:val="00E45F48"/>
    <w:rsid w:val="00E46A23"/>
    <w:rsid w:val="00E47A3E"/>
    <w:rsid w:val="00E70029"/>
    <w:rsid w:val="00E71BF0"/>
    <w:rsid w:val="00E72015"/>
    <w:rsid w:val="00E81825"/>
    <w:rsid w:val="00E90EA5"/>
    <w:rsid w:val="00E92BF6"/>
    <w:rsid w:val="00EA51A6"/>
    <w:rsid w:val="00EC1588"/>
    <w:rsid w:val="00EC1BFF"/>
    <w:rsid w:val="00EC4982"/>
    <w:rsid w:val="00EE4086"/>
    <w:rsid w:val="00F279E9"/>
    <w:rsid w:val="00F36C52"/>
    <w:rsid w:val="00F36D65"/>
    <w:rsid w:val="00F50345"/>
    <w:rsid w:val="00F84813"/>
    <w:rsid w:val="00F84A42"/>
    <w:rsid w:val="00F8519E"/>
    <w:rsid w:val="00FA7CC9"/>
    <w:rsid w:val="00FB1A5B"/>
    <w:rsid w:val="00FB2F2E"/>
    <w:rsid w:val="00FB4AC7"/>
    <w:rsid w:val="00FC60EE"/>
    <w:rsid w:val="00FD5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D71"/>
    <w:pPr>
      <w:spacing w:after="200" w:line="276" w:lineRule="auto"/>
    </w:pPr>
    <w:rPr>
      <w:rFonts w:ascii="Arial" w:eastAsia="Calibri" w:hAnsi="Arial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3D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96416E"/>
    <w:pPr>
      <w:keepLines w:val="0"/>
      <w:spacing w:before="240" w:after="60"/>
      <w:outlineLvl w:val="1"/>
    </w:pPr>
    <w:rPr>
      <w:rFonts w:ascii="Arial" w:eastAsia="Times New Roman" w:hAnsi="Arial" w:cs="Arial"/>
      <w:bCs w:val="0"/>
      <w:i/>
      <w:iCs/>
      <w:color w:val="0000FF"/>
      <w:kern w:val="32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unhideWhenUsed/>
    <w:qFormat/>
    <w:rsid w:val="007B3D71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B3D71"/>
    <w:pPr>
      <w:keepNext/>
      <w:spacing w:before="240" w:after="60"/>
      <w:outlineLvl w:val="3"/>
    </w:pPr>
    <w:rPr>
      <w:rFonts w:eastAsia="Times New Roman"/>
      <w:b/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416E"/>
    <w:rPr>
      <w:rFonts w:ascii="Arial" w:eastAsia="Times New Roman" w:hAnsi="Arial" w:cs="Arial"/>
      <w:b/>
      <w:i/>
      <w:iCs/>
      <w:color w:val="0000FF"/>
      <w:kern w:val="3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B3D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7B3D71"/>
    <w:rPr>
      <w:rFonts w:ascii="Arial" w:eastAsia="Times New Roman" w:hAnsi="Arial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B3D71"/>
    <w:rPr>
      <w:rFonts w:eastAsia="Times New Roman"/>
      <w:b/>
      <w:bCs/>
      <w:sz w:val="22"/>
      <w:szCs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5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AE"/>
    <w:rPr>
      <w:rFonts w:ascii="Lucida Grande" w:eastAsia="Calibr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F12A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37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6103DA"/>
  </w:style>
  <w:style w:type="paragraph" w:styleId="TOC2">
    <w:name w:val="toc 2"/>
    <w:basedOn w:val="Normal"/>
    <w:next w:val="Normal"/>
    <w:autoRedefine/>
    <w:uiPriority w:val="39"/>
    <w:unhideWhenUsed/>
    <w:rsid w:val="006103DA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103DA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103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6103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6103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6103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6103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6103DA"/>
    <w:pPr>
      <w:ind w:left="1760"/>
    </w:pPr>
  </w:style>
  <w:style w:type="table" w:styleId="TableGrid">
    <w:name w:val="Table Grid"/>
    <w:basedOn w:val="TableNormal"/>
    <w:uiPriority w:val="59"/>
    <w:rsid w:val="00285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597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C49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9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982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982"/>
    <w:rPr>
      <w:rFonts w:ascii="Arial" w:eastAsia="Calibri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D71"/>
    <w:pPr>
      <w:spacing w:after="200" w:line="276" w:lineRule="auto"/>
    </w:pPr>
    <w:rPr>
      <w:rFonts w:ascii="Arial" w:eastAsia="Calibri" w:hAnsi="Arial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3D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96416E"/>
    <w:pPr>
      <w:keepLines w:val="0"/>
      <w:spacing w:before="240" w:after="60"/>
      <w:outlineLvl w:val="1"/>
    </w:pPr>
    <w:rPr>
      <w:rFonts w:ascii="Arial" w:eastAsia="Times New Roman" w:hAnsi="Arial" w:cs="Arial"/>
      <w:bCs w:val="0"/>
      <w:i/>
      <w:iCs/>
      <w:color w:val="0000FF"/>
      <w:kern w:val="32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unhideWhenUsed/>
    <w:qFormat/>
    <w:rsid w:val="007B3D71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B3D71"/>
    <w:pPr>
      <w:keepNext/>
      <w:spacing w:before="240" w:after="60"/>
      <w:outlineLvl w:val="3"/>
    </w:pPr>
    <w:rPr>
      <w:rFonts w:eastAsia="Times New Roman"/>
      <w:b/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416E"/>
    <w:rPr>
      <w:rFonts w:ascii="Arial" w:eastAsia="Times New Roman" w:hAnsi="Arial" w:cs="Arial"/>
      <w:b/>
      <w:i/>
      <w:iCs/>
      <w:color w:val="0000FF"/>
      <w:kern w:val="3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B3D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7B3D71"/>
    <w:rPr>
      <w:rFonts w:ascii="Arial" w:eastAsia="Times New Roman" w:hAnsi="Arial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B3D71"/>
    <w:rPr>
      <w:rFonts w:eastAsia="Times New Roman"/>
      <w:b/>
      <w:bCs/>
      <w:sz w:val="22"/>
      <w:szCs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5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AE"/>
    <w:rPr>
      <w:rFonts w:ascii="Lucida Grande" w:eastAsia="Calibr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F12A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37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6103DA"/>
  </w:style>
  <w:style w:type="paragraph" w:styleId="TOC2">
    <w:name w:val="toc 2"/>
    <w:basedOn w:val="Normal"/>
    <w:next w:val="Normal"/>
    <w:autoRedefine/>
    <w:uiPriority w:val="39"/>
    <w:unhideWhenUsed/>
    <w:rsid w:val="006103DA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103DA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103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6103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6103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6103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6103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6103DA"/>
    <w:pPr>
      <w:ind w:left="1760"/>
    </w:pPr>
  </w:style>
  <w:style w:type="table" w:styleId="TableGrid">
    <w:name w:val="Table Grid"/>
    <w:basedOn w:val="TableNormal"/>
    <w:uiPriority w:val="59"/>
    <w:rsid w:val="00285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597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C49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9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982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982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Russell</dc:creator>
  <cp:lastModifiedBy>aokesola</cp:lastModifiedBy>
  <cp:revision>4</cp:revision>
  <dcterms:created xsi:type="dcterms:W3CDTF">2014-08-25T12:54:00Z</dcterms:created>
  <dcterms:modified xsi:type="dcterms:W3CDTF">2014-09-05T10:41:00Z</dcterms:modified>
</cp:coreProperties>
</file>